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AF870" w14:textId="1F8573FA" w:rsidR="006922EC" w:rsidRPr="004B6940" w:rsidRDefault="006922EC" w:rsidP="004B6940">
      <w:pPr>
        <w:spacing w:after="0" w:line="240" w:lineRule="auto"/>
        <w:jc w:val="right"/>
        <w:rPr>
          <w:rFonts w:ascii="Times New Roman" w:hAnsi="Times New Roman" w:cs="Times New Roman"/>
          <w:sz w:val="24"/>
          <w:szCs w:val="24"/>
        </w:rPr>
      </w:pPr>
      <w:r w:rsidRPr="004B6940">
        <w:rPr>
          <w:rFonts w:ascii="Times New Roman" w:hAnsi="Times New Roman" w:cs="Times New Roman"/>
          <w:sz w:val="24"/>
          <w:szCs w:val="24"/>
        </w:rPr>
        <w:t>EELNÕU</w:t>
      </w:r>
    </w:p>
    <w:p w14:paraId="58B2FA66" w14:textId="6641021F" w:rsidR="0062672B" w:rsidRPr="004B6940" w:rsidRDefault="00335588" w:rsidP="0033558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25.07.</w:t>
      </w:r>
      <w:r w:rsidR="0062672B" w:rsidRPr="004B6940">
        <w:rPr>
          <w:rFonts w:ascii="Times New Roman" w:hAnsi="Times New Roman" w:cs="Times New Roman"/>
          <w:sz w:val="24"/>
          <w:szCs w:val="24"/>
        </w:rPr>
        <w:t>2025</w:t>
      </w:r>
    </w:p>
    <w:p w14:paraId="72899429" w14:textId="77777777" w:rsidR="006922EC" w:rsidRPr="004B6940" w:rsidRDefault="006922EC" w:rsidP="004B6940">
      <w:pPr>
        <w:spacing w:after="0" w:line="240" w:lineRule="auto"/>
        <w:jc w:val="both"/>
        <w:rPr>
          <w:rFonts w:ascii="Times New Roman" w:hAnsi="Times New Roman" w:cs="Times New Roman"/>
          <w:b/>
          <w:sz w:val="24"/>
          <w:szCs w:val="24"/>
        </w:rPr>
      </w:pPr>
    </w:p>
    <w:p w14:paraId="2305E0EF" w14:textId="77777777" w:rsidR="006922EC" w:rsidRPr="004B6940" w:rsidRDefault="006922EC" w:rsidP="004B6940">
      <w:pPr>
        <w:spacing w:after="0" w:line="240" w:lineRule="auto"/>
        <w:jc w:val="center"/>
        <w:rPr>
          <w:rFonts w:ascii="Times New Roman" w:hAnsi="Times New Roman" w:cs="Times New Roman"/>
          <w:b/>
          <w:sz w:val="32"/>
          <w:szCs w:val="32"/>
        </w:rPr>
      </w:pPr>
      <w:r w:rsidRPr="004B6940">
        <w:rPr>
          <w:rFonts w:ascii="Times New Roman" w:hAnsi="Times New Roman" w:cs="Times New Roman"/>
          <w:b/>
          <w:sz w:val="32"/>
          <w:szCs w:val="32"/>
        </w:rPr>
        <w:t>Maksualase teabevahetuse seaduse ja maksukorralduse seaduse muutmise seadus (halduskoostöö direktiivi ülevõtmine)</w:t>
      </w:r>
    </w:p>
    <w:p w14:paraId="2BB23D2A" w14:textId="77777777" w:rsidR="00CB19C7" w:rsidRPr="004B6940" w:rsidRDefault="00CB19C7" w:rsidP="004B6940">
      <w:pPr>
        <w:spacing w:after="0" w:line="240" w:lineRule="auto"/>
        <w:jc w:val="both"/>
        <w:rPr>
          <w:rFonts w:ascii="Times New Roman" w:hAnsi="Times New Roman" w:cs="Times New Roman"/>
          <w:b/>
          <w:sz w:val="32"/>
          <w:szCs w:val="32"/>
        </w:rPr>
      </w:pPr>
    </w:p>
    <w:p w14:paraId="2541B02A" w14:textId="77777777" w:rsidR="006922EC" w:rsidRPr="004B6940" w:rsidRDefault="006922EC" w:rsidP="004B6940">
      <w:pPr>
        <w:spacing w:after="0" w:line="240" w:lineRule="auto"/>
        <w:jc w:val="both"/>
        <w:rPr>
          <w:rFonts w:ascii="Times New Roman" w:hAnsi="Times New Roman" w:cs="Times New Roman"/>
          <w:b/>
          <w:sz w:val="24"/>
          <w:szCs w:val="24"/>
        </w:rPr>
      </w:pPr>
      <w:r w:rsidRPr="004B6940">
        <w:rPr>
          <w:rFonts w:ascii="Times New Roman" w:hAnsi="Times New Roman" w:cs="Times New Roman"/>
          <w:b/>
          <w:sz w:val="24"/>
          <w:szCs w:val="24"/>
        </w:rPr>
        <w:t>§ 1. Maksualase teabevahetuse seaduse muutmine</w:t>
      </w:r>
    </w:p>
    <w:p w14:paraId="640FFEC4" w14:textId="77777777" w:rsidR="006922EC" w:rsidRPr="004B6940" w:rsidRDefault="006922EC" w:rsidP="004B6940">
      <w:pPr>
        <w:spacing w:after="0" w:line="240" w:lineRule="auto"/>
        <w:jc w:val="both"/>
        <w:rPr>
          <w:rFonts w:ascii="Times New Roman" w:hAnsi="Times New Roman" w:cs="Times New Roman"/>
          <w:sz w:val="24"/>
          <w:szCs w:val="24"/>
        </w:rPr>
      </w:pPr>
    </w:p>
    <w:p w14:paraId="6C874F21" w14:textId="4B2597AC" w:rsidR="00AA5E99" w:rsidRPr="004B6940" w:rsidRDefault="00AD08B1" w:rsidP="004B6940">
      <w:pPr>
        <w:spacing w:after="0" w:line="240" w:lineRule="auto"/>
        <w:rPr>
          <w:rFonts w:ascii="Times New Roman" w:hAnsi="Times New Roman" w:cs="Times New Roman"/>
          <w:sz w:val="24"/>
          <w:szCs w:val="24"/>
        </w:rPr>
      </w:pPr>
      <w:r>
        <w:rPr>
          <w:rFonts w:ascii="Times New Roman" w:hAnsi="Times New Roman" w:cs="Times New Roman"/>
          <w:b/>
          <w:bCs/>
          <w:sz w:val="24"/>
          <w:szCs w:val="24"/>
        </w:rPr>
        <w:t>1</w:t>
      </w:r>
      <w:r w:rsidR="00AA5E99" w:rsidRPr="004B6940">
        <w:rPr>
          <w:rFonts w:ascii="Times New Roman" w:hAnsi="Times New Roman" w:cs="Times New Roman"/>
          <w:b/>
          <w:bCs/>
          <w:sz w:val="24"/>
          <w:szCs w:val="24"/>
        </w:rPr>
        <w:t>)</w:t>
      </w:r>
      <w:r w:rsidR="00AA5E99" w:rsidRPr="004B6940">
        <w:rPr>
          <w:rFonts w:ascii="Times New Roman" w:hAnsi="Times New Roman" w:cs="Times New Roman"/>
          <w:sz w:val="24"/>
          <w:szCs w:val="24"/>
        </w:rPr>
        <w:t xml:space="preserve"> paragrahv</w:t>
      </w:r>
      <w:r w:rsidR="00AA3682">
        <w:rPr>
          <w:rFonts w:ascii="Times New Roman" w:hAnsi="Times New Roman" w:cs="Times New Roman"/>
          <w:sz w:val="24"/>
          <w:szCs w:val="24"/>
        </w:rPr>
        <w:t>i</w:t>
      </w:r>
      <w:r w:rsidR="00AA5E99" w:rsidRPr="004B6940">
        <w:rPr>
          <w:rFonts w:ascii="Times New Roman" w:hAnsi="Times New Roman" w:cs="Times New Roman"/>
          <w:sz w:val="24"/>
          <w:szCs w:val="24"/>
        </w:rPr>
        <w:t xml:space="preserve"> 4 lõi</w:t>
      </w:r>
      <w:r w:rsidR="003C73D5" w:rsidRPr="004B6940">
        <w:rPr>
          <w:rFonts w:ascii="Times New Roman" w:hAnsi="Times New Roman" w:cs="Times New Roman"/>
          <w:sz w:val="24"/>
          <w:szCs w:val="24"/>
        </w:rPr>
        <w:t>ke</w:t>
      </w:r>
      <w:r w:rsidR="00AA5E99" w:rsidRPr="004B6940">
        <w:rPr>
          <w:rFonts w:ascii="Times New Roman" w:hAnsi="Times New Roman" w:cs="Times New Roman"/>
          <w:sz w:val="24"/>
          <w:szCs w:val="24"/>
        </w:rPr>
        <w:t xml:space="preserve"> 3 </w:t>
      </w:r>
      <w:r w:rsidR="003C73D5" w:rsidRPr="004B6940">
        <w:rPr>
          <w:rFonts w:ascii="Times New Roman" w:hAnsi="Times New Roman" w:cs="Times New Roman"/>
          <w:sz w:val="24"/>
          <w:szCs w:val="24"/>
        </w:rPr>
        <w:t xml:space="preserve">punkt 3 </w:t>
      </w:r>
      <w:r w:rsidR="00AA5E99" w:rsidRPr="004B6940">
        <w:rPr>
          <w:rFonts w:ascii="Times New Roman" w:hAnsi="Times New Roman" w:cs="Times New Roman"/>
          <w:sz w:val="24"/>
          <w:szCs w:val="24"/>
        </w:rPr>
        <w:t xml:space="preserve">muudetakse </w:t>
      </w:r>
      <w:r w:rsidR="003C73D5" w:rsidRPr="004B6940">
        <w:rPr>
          <w:rFonts w:ascii="Times New Roman" w:hAnsi="Times New Roman" w:cs="Times New Roman"/>
          <w:sz w:val="24"/>
          <w:szCs w:val="24"/>
        </w:rPr>
        <w:t>ja sõnastatakse järgmiselt:</w:t>
      </w:r>
    </w:p>
    <w:p w14:paraId="1C66BA26" w14:textId="4E680F60" w:rsidR="003C73D5" w:rsidRPr="00335588" w:rsidRDefault="003C73D5" w:rsidP="004B6940">
      <w:pPr>
        <w:spacing w:after="0" w:line="240" w:lineRule="auto"/>
        <w:jc w:val="both"/>
        <w:rPr>
          <w:rFonts w:ascii="Times New Roman" w:hAnsi="Times New Roman" w:cs="Times New Roman"/>
          <w:sz w:val="24"/>
          <w:szCs w:val="24"/>
        </w:rPr>
      </w:pPr>
      <w:r w:rsidRPr="00335588">
        <w:rPr>
          <w:rFonts w:ascii="Times New Roman" w:hAnsi="Times New Roman" w:cs="Times New Roman"/>
          <w:sz w:val="24"/>
          <w:szCs w:val="24"/>
        </w:rPr>
        <w:t xml:space="preserve">„3) tulu elukindlustustoodetest, </w:t>
      </w:r>
      <w:r w:rsidR="00BC7C48" w:rsidRPr="00335588">
        <w:rPr>
          <w:rFonts w:ascii="Times New Roman" w:hAnsi="Times New Roman" w:cs="Times New Roman"/>
          <w:sz w:val="24"/>
          <w:szCs w:val="24"/>
        </w:rPr>
        <w:t>mille kohta</w:t>
      </w:r>
      <w:r w:rsidR="009248E3" w:rsidRPr="00335588">
        <w:rPr>
          <w:rFonts w:ascii="Times New Roman" w:hAnsi="Times New Roman" w:cs="Times New Roman"/>
          <w:sz w:val="24"/>
          <w:szCs w:val="24"/>
        </w:rPr>
        <w:t xml:space="preserve"> ei vahetata teavet</w:t>
      </w:r>
      <w:r w:rsidR="00334D81" w:rsidRPr="00335588">
        <w:rPr>
          <w:rFonts w:ascii="Times New Roman" w:hAnsi="Times New Roman" w:cs="Times New Roman"/>
          <w:sz w:val="24"/>
          <w:szCs w:val="24"/>
        </w:rPr>
        <w:t xml:space="preserve"> käesolevas seaduses sätestatud muul alusel</w:t>
      </w:r>
      <w:r w:rsidR="00A71B30" w:rsidRPr="00335588">
        <w:rPr>
          <w:rFonts w:ascii="Times New Roman" w:hAnsi="Times New Roman" w:cs="Times New Roman"/>
          <w:sz w:val="24"/>
          <w:szCs w:val="24"/>
        </w:rPr>
        <w:t>;“;</w:t>
      </w:r>
    </w:p>
    <w:p w14:paraId="4DE68231" w14:textId="77777777" w:rsidR="00A85A95" w:rsidRPr="004B6940" w:rsidRDefault="00A85A95" w:rsidP="004B6940">
      <w:pPr>
        <w:spacing w:after="0" w:line="240" w:lineRule="auto"/>
        <w:jc w:val="both"/>
        <w:rPr>
          <w:rFonts w:ascii="Times New Roman" w:hAnsi="Times New Roman" w:cs="Times New Roman"/>
          <w:sz w:val="24"/>
          <w:szCs w:val="24"/>
        </w:rPr>
      </w:pPr>
    </w:p>
    <w:p w14:paraId="2F2BA8FA" w14:textId="4DCAD922" w:rsidR="00A85A95"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A85A95" w:rsidRPr="004B6940">
        <w:rPr>
          <w:rFonts w:ascii="Times New Roman" w:hAnsi="Times New Roman" w:cs="Times New Roman"/>
          <w:b/>
          <w:bCs/>
          <w:sz w:val="24"/>
          <w:szCs w:val="24"/>
        </w:rPr>
        <w:t>)</w:t>
      </w:r>
      <w:r w:rsidR="00A85A95" w:rsidRPr="004B6940">
        <w:rPr>
          <w:rFonts w:ascii="Times New Roman" w:hAnsi="Times New Roman" w:cs="Times New Roman"/>
          <w:sz w:val="24"/>
          <w:szCs w:val="24"/>
        </w:rPr>
        <w:t xml:space="preserve"> paragrahvi 4 lõige</w:t>
      </w:r>
      <w:r w:rsidR="0070743E" w:rsidRPr="004B6940">
        <w:rPr>
          <w:rFonts w:ascii="Times New Roman" w:hAnsi="Times New Roman" w:cs="Times New Roman"/>
          <w:sz w:val="24"/>
          <w:szCs w:val="24"/>
        </w:rPr>
        <w:t>t</w:t>
      </w:r>
      <w:r w:rsidR="00A85A95" w:rsidRPr="004B6940">
        <w:rPr>
          <w:rFonts w:ascii="Times New Roman" w:hAnsi="Times New Roman" w:cs="Times New Roman"/>
          <w:sz w:val="24"/>
          <w:szCs w:val="24"/>
        </w:rPr>
        <w:t xml:space="preserve"> 3 täiendatakse punkt</w:t>
      </w:r>
      <w:r w:rsidR="007523F2" w:rsidRPr="004B6940">
        <w:rPr>
          <w:rFonts w:ascii="Times New Roman" w:hAnsi="Times New Roman" w:cs="Times New Roman"/>
          <w:sz w:val="24"/>
          <w:szCs w:val="24"/>
        </w:rPr>
        <w:t>iga 7 järgmises sõnastuses</w:t>
      </w:r>
      <w:r w:rsidR="00A85A95" w:rsidRPr="004B6940">
        <w:rPr>
          <w:rFonts w:ascii="Times New Roman" w:hAnsi="Times New Roman" w:cs="Times New Roman"/>
          <w:sz w:val="24"/>
          <w:szCs w:val="24"/>
        </w:rPr>
        <w:t>:</w:t>
      </w:r>
    </w:p>
    <w:p w14:paraId="6A71DB9D" w14:textId="297C3072" w:rsidR="00D26A9A" w:rsidRPr="004B6940" w:rsidRDefault="00D26A9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„7) muu kui hoidmiskonto kaudu saadud dividenditulu, välja arvatud</w:t>
      </w:r>
      <w:r w:rsidR="00972FBC" w:rsidRPr="004B6940">
        <w:rPr>
          <w:rFonts w:ascii="Times New Roman" w:hAnsi="Times New Roman" w:cs="Times New Roman"/>
          <w:sz w:val="24"/>
          <w:szCs w:val="24"/>
        </w:rPr>
        <w:t xml:space="preserve"> </w:t>
      </w:r>
      <w:r w:rsidR="00AA3682">
        <w:rPr>
          <w:rFonts w:ascii="Times New Roman" w:hAnsi="Times New Roman" w:cs="Times New Roman"/>
          <w:sz w:val="24"/>
          <w:szCs w:val="24"/>
        </w:rPr>
        <w:t xml:space="preserve">selline </w:t>
      </w:r>
      <w:r w:rsidR="00972FBC" w:rsidRPr="004B6940">
        <w:rPr>
          <w:rFonts w:ascii="Times New Roman" w:hAnsi="Times New Roman" w:cs="Times New Roman"/>
          <w:sz w:val="24"/>
          <w:szCs w:val="24"/>
        </w:rPr>
        <w:t>dividenditulu, mis on</w:t>
      </w:r>
      <w:r w:rsidR="00AA3682">
        <w:rPr>
          <w:rFonts w:ascii="Times New Roman" w:hAnsi="Times New Roman" w:cs="Times New Roman"/>
          <w:sz w:val="24"/>
          <w:szCs w:val="24"/>
        </w:rPr>
        <w:t xml:space="preserve"> vabastatud äriühingu tulumaksust </w:t>
      </w:r>
      <w:r w:rsidR="00972FBC" w:rsidRPr="004B6940">
        <w:rPr>
          <w:rFonts w:ascii="Times New Roman" w:hAnsi="Times New Roman" w:cs="Times New Roman"/>
          <w:sz w:val="24"/>
          <w:szCs w:val="24"/>
        </w:rPr>
        <w:t xml:space="preserve">nõukogu direktiivi 2011/96/EL </w:t>
      </w:r>
      <w:r w:rsidR="00AA3682">
        <w:rPr>
          <w:rFonts w:ascii="Times New Roman" w:hAnsi="Times New Roman" w:cs="Times New Roman"/>
          <w:sz w:val="24"/>
          <w:szCs w:val="24"/>
        </w:rPr>
        <w:t>eri liikmesriikide ema- ja tütarettevõtjate suhtes kohaldatava ühise maksustamissüsteemi kohta (ELT L 345, 29.12.2011, lk 8</w:t>
      </w:r>
      <w:r w:rsidR="00FB4BE1">
        <w:rPr>
          <w:rFonts w:ascii="Times New Roman" w:hAnsi="Times New Roman" w:cs="Times New Roman"/>
          <w:sz w:val="24"/>
          <w:szCs w:val="24"/>
        </w:rPr>
        <w:t>–</w:t>
      </w:r>
      <w:r w:rsidR="00AA3682">
        <w:rPr>
          <w:rFonts w:ascii="Times New Roman" w:hAnsi="Times New Roman" w:cs="Times New Roman"/>
          <w:sz w:val="24"/>
          <w:szCs w:val="24"/>
        </w:rPr>
        <w:t xml:space="preserve">16) </w:t>
      </w:r>
      <w:r w:rsidR="00972FBC" w:rsidRPr="004B6940">
        <w:rPr>
          <w:rFonts w:ascii="Times New Roman" w:hAnsi="Times New Roman" w:cs="Times New Roman"/>
          <w:sz w:val="24"/>
          <w:szCs w:val="24"/>
        </w:rPr>
        <w:t>artiklite 4, 5 või 6 kohaselt.“;</w:t>
      </w:r>
    </w:p>
    <w:p w14:paraId="3869A32E" w14:textId="77777777" w:rsidR="00721547" w:rsidRPr="004B6940" w:rsidRDefault="00721547" w:rsidP="004B6940">
      <w:pPr>
        <w:spacing w:after="0" w:line="240" w:lineRule="auto"/>
        <w:jc w:val="both"/>
        <w:rPr>
          <w:rFonts w:ascii="Times New Roman" w:hAnsi="Times New Roman" w:cs="Times New Roman"/>
          <w:sz w:val="24"/>
          <w:szCs w:val="24"/>
        </w:rPr>
      </w:pPr>
    </w:p>
    <w:p w14:paraId="09FD3A46" w14:textId="5B0C514B" w:rsidR="004C23AE"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4C23AE" w:rsidRPr="004B6940">
        <w:rPr>
          <w:rFonts w:ascii="Times New Roman" w:hAnsi="Times New Roman" w:cs="Times New Roman"/>
          <w:b/>
          <w:bCs/>
          <w:sz w:val="24"/>
          <w:szCs w:val="24"/>
        </w:rPr>
        <w:t>)</w:t>
      </w:r>
      <w:r w:rsidR="004C23AE" w:rsidRPr="004B6940">
        <w:rPr>
          <w:rFonts w:ascii="Times New Roman" w:hAnsi="Times New Roman" w:cs="Times New Roman"/>
          <w:sz w:val="24"/>
          <w:szCs w:val="24"/>
        </w:rPr>
        <w:t xml:space="preserve"> paragrahvi 4</w:t>
      </w:r>
      <w:r w:rsidR="004C23AE" w:rsidRPr="004B6940">
        <w:rPr>
          <w:rFonts w:ascii="Times New Roman" w:hAnsi="Times New Roman" w:cs="Times New Roman"/>
          <w:sz w:val="24"/>
          <w:szCs w:val="24"/>
          <w:vertAlign w:val="superscript"/>
        </w:rPr>
        <w:t>1</w:t>
      </w:r>
      <w:r w:rsidR="004C23AE" w:rsidRPr="004B6940">
        <w:rPr>
          <w:rFonts w:ascii="Times New Roman" w:hAnsi="Times New Roman" w:cs="Times New Roman"/>
          <w:sz w:val="24"/>
          <w:szCs w:val="24"/>
        </w:rPr>
        <w:t xml:space="preserve"> täiendatakse lõikega 1</w:t>
      </w:r>
      <w:r w:rsidR="004C23AE" w:rsidRPr="004B6940">
        <w:rPr>
          <w:rFonts w:ascii="Times New Roman" w:hAnsi="Times New Roman" w:cs="Times New Roman"/>
          <w:sz w:val="24"/>
          <w:szCs w:val="24"/>
          <w:vertAlign w:val="superscript"/>
        </w:rPr>
        <w:t>3</w:t>
      </w:r>
      <w:r w:rsidR="004C23AE" w:rsidRPr="004B6940">
        <w:rPr>
          <w:rFonts w:ascii="Times New Roman" w:hAnsi="Times New Roman" w:cs="Times New Roman"/>
          <w:sz w:val="24"/>
          <w:szCs w:val="24"/>
        </w:rPr>
        <w:t xml:space="preserve"> järgmises sõnastuses:</w:t>
      </w:r>
    </w:p>
    <w:p w14:paraId="71D45367" w14:textId="0E2E051C" w:rsidR="004C23AE" w:rsidRPr="004B6940" w:rsidRDefault="004C23AE"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„(1</w:t>
      </w:r>
      <w:r w:rsidRPr="004B6940">
        <w:rPr>
          <w:rFonts w:ascii="Times New Roman" w:hAnsi="Times New Roman" w:cs="Times New Roman"/>
          <w:sz w:val="24"/>
          <w:szCs w:val="24"/>
          <w:vertAlign w:val="superscript"/>
        </w:rPr>
        <w:t>3</w:t>
      </w:r>
      <w:r w:rsidRPr="004B6940">
        <w:rPr>
          <w:rFonts w:ascii="Times New Roman" w:hAnsi="Times New Roman" w:cs="Times New Roman"/>
          <w:sz w:val="24"/>
          <w:szCs w:val="24"/>
        </w:rPr>
        <w:t>) Käesoleva seaduse 1</w:t>
      </w:r>
      <w:r w:rsidRPr="004B6940">
        <w:rPr>
          <w:rFonts w:ascii="Times New Roman" w:hAnsi="Times New Roman" w:cs="Times New Roman"/>
          <w:sz w:val="24"/>
          <w:szCs w:val="24"/>
          <w:vertAlign w:val="superscript"/>
        </w:rPr>
        <w:t>2</w:t>
      </w:r>
      <w:r w:rsidRPr="004B6940">
        <w:rPr>
          <w:rFonts w:ascii="Times New Roman" w:hAnsi="Times New Roman" w:cs="Times New Roman"/>
          <w:sz w:val="24"/>
          <w:szCs w:val="24"/>
        </w:rPr>
        <w:t xml:space="preserve">. peatükis sätestatut kohaldatakse ka </w:t>
      </w:r>
      <w:proofErr w:type="spellStart"/>
      <w:r w:rsidRPr="004B6940">
        <w:rPr>
          <w:rFonts w:ascii="Times New Roman" w:hAnsi="Times New Roman" w:cs="Times New Roman"/>
          <w:sz w:val="24"/>
          <w:szCs w:val="24"/>
        </w:rPr>
        <w:t>välislepingukohasele</w:t>
      </w:r>
      <w:proofErr w:type="spellEnd"/>
      <w:r w:rsidRPr="004B6940">
        <w:rPr>
          <w:rFonts w:ascii="Times New Roman" w:hAnsi="Times New Roman" w:cs="Times New Roman"/>
          <w:sz w:val="24"/>
          <w:szCs w:val="24"/>
        </w:rPr>
        <w:t xml:space="preserve"> ja konventsiooni artikli 6 alusel toimuvale </w:t>
      </w:r>
      <w:proofErr w:type="spellStart"/>
      <w:r w:rsidR="002F6C79"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xml:space="preserve"> teabe automaatsele vahetusele.</w:t>
      </w:r>
      <w:r w:rsidR="00BA3209" w:rsidRPr="004B6940">
        <w:rPr>
          <w:rFonts w:ascii="Times New Roman" w:hAnsi="Times New Roman" w:cs="Times New Roman"/>
        </w:rPr>
        <w:t xml:space="preserve"> </w:t>
      </w:r>
      <w:r w:rsidR="00BA3209" w:rsidRPr="004B6940">
        <w:rPr>
          <w:rFonts w:ascii="Times New Roman" w:hAnsi="Times New Roman" w:cs="Times New Roman"/>
          <w:sz w:val="24"/>
          <w:szCs w:val="24"/>
        </w:rPr>
        <w:t>Teabevahetuse partnerriikide ja -jurisdiktsioonide nimekirja avaldab Maksu- ja Tolliamet oma veebilehel.</w:t>
      </w:r>
      <w:r w:rsidRPr="004B6940">
        <w:rPr>
          <w:rFonts w:ascii="Times New Roman" w:hAnsi="Times New Roman" w:cs="Times New Roman"/>
          <w:sz w:val="24"/>
          <w:szCs w:val="24"/>
        </w:rPr>
        <w:t>“;</w:t>
      </w:r>
    </w:p>
    <w:p w14:paraId="69613A08" w14:textId="77777777" w:rsidR="001C0589" w:rsidRPr="004B6940" w:rsidRDefault="001C0589" w:rsidP="004B6940">
      <w:pPr>
        <w:spacing w:after="0" w:line="240" w:lineRule="auto"/>
        <w:jc w:val="both"/>
        <w:rPr>
          <w:rFonts w:ascii="Times New Roman" w:hAnsi="Times New Roman" w:cs="Times New Roman"/>
          <w:sz w:val="24"/>
          <w:szCs w:val="24"/>
        </w:rPr>
      </w:pPr>
    </w:p>
    <w:p w14:paraId="0BE38FAB" w14:textId="0E255E74" w:rsidR="00572CD0"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572CD0" w:rsidRPr="004B6940">
        <w:rPr>
          <w:rFonts w:ascii="Times New Roman" w:hAnsi="Times New Roman" w:cs="Times New Roman"/>
          <w:b/>
          <w:bCs/>
          <w:sz w:val="24"/>
          <w:szCs w:val="24"/>
        </w:rPr>
        <w:t>)</w:t>
      </w:r>
      <w:r w:rsidR="00572CD0" w:rsidRPr="004B6940">
        <w:rPr>
          <w:rFonts w:ascii="Times New Roman" w:hAnsi="Times New Roman" w:cs="Times New Roman"/>
          <w:sz w:val="24"/>
          <w:szCs w:val="24"/>
        </w:rPr>
        <w:t xml:space="preserve"> paragrahvi 8 täiendatakse lõikega 1</w:t>
      </w:r>
      <w:r w:rsidR="00572CD0" w:rsidRPr="004B6940">
        <w:rPr>
          <w:rFonts w:ascii="Times New Roman" w:hAnsi="Times New Roman" w:cs="Times New Roman"/>
          <w:sz w:val="24"/>
          <w:szCs w:val="24"/>
          <w:vertAlign w:val="superscript"/>
        </w:rPr>
        <w:t>2</w:t>
      </w:r>
      <w:r w:rsidR="00572CD0" w:rsidRPr="004B6940">
        <w:rPr>
          <w:rFonts w:ascii="Times New Roman" w:hAnsi="Times New Roman" w:cs="Times New Roman"/>
          <w:sz w:val="24"/>
          <w:szCs w:val="24"/>
        </w:rPr>
        <w:t xml:space="preserve"> järgmises sõnastuses:</w:t>
      </w:r>
    </w:p>
    <w:p w14:paraId="35F8227E" w14:textId="65D65352" w:rsidR="00554D16" w:rsidRPr="004B6940" w:rsidRDefault="00572CD0" w:rsidP="004B6940">
      <w:pPr>
        <w:spacing w:after="0" w:line="240" w:lineRule="auto"/>
        <w:jc w:val="both"/>
        <w:rPr>
          <w:rFonts w:ascii="Times New Roman" w:hAnsi="Times New Roman" w:cs="Times New Roman"/>
          <w:sz w:val="24"/>
          <w:szCs w:val="24"/>
        </w:rPr>
      </w:pPr>
      <w:bookmarkStart w:id="0" w:name="para8lg1b1"/>
      <w:bookmarkStart w:id="1" w:name="para8lg3"/>
      <w:r w:rsidRPr="004B6940">
        <w:rPr>
          <w:rFonts w:ascii="Times New Roman" w:hAnsi="Times New Roman" w:cs="Times New Roman"/>
          <w:sz w:val="24"/>
          <w:szCs w:val="24"/>
        </w:rPr>
        <w:t>„</w:t>
      </w:r>
      <w:bookmarkEnd w:id="0"/>
      <w:r w:rsidR="00554D16" w:rsidRPr="004B6940">
        <w:rPr>
          <w:rFonts w:ascii="Times New Roman" w:hAnsi="Times New Roman" w:cs="Times New Roman"/>
          <w:sz w:val="24"/>
          <w:szCs w:val="24"/>
        </w:rPr>
        <w:t>(1</w:t>
      </w:r>
      <w:r w:rsidR="00080BDE" w:rsidRPr="004B6940">
        <w:rPr>
          <w:rFonts w:ascii="Times New Roman" w:hAnsi="Times New Roman" w:cs="Times New Roman"/>
          <w:sz w:val="24"/>
          <w:szCs w:val="24"/>
          <w:vertAlign w:val="superscript"/>
        </w:rPr>
        <w:t>2</w:t>
      </w:r>
      <w:r w:rsidR="00554D16" w:rsidRPr="004B6940">
        <w:rPr>
          <w:rFonts w:ascii="Times New Roman" w:hAnsi="Times New Roman" w:cs="Times New Roman"/>
          <w:sz w:val="24"/>
          <w:szCs w:val="24"/>
        </w:rPr>
        <w:t xml:space="preserve">) Kui </w:t>
      </w:r>
      <w:proofErr w:type="spellStart"/>
      <w:r w:rsidR="00814BE1" w:rsidRPr="004B6940">
        <w:rPr>
          <w:rFonts w:ascii="Times New Roman" w:hAnsi="Times New Roman" w:cs="Times New Roman"/>
          <w:sz w:val="24"/>
          <w:szCs w:val="24"/>
        </w:rPr>
        <w:t>krüptovara</w:t>
      </w:r>
      <w:proofErr w:type="spellEnd"/>
      <w:r w:rsidR="00814BE1" w:rsidRPr="004B6940">
        <w:rPr>
          <w:rFonts w:ascii="Times New Roman" w:hAnsi="Times New Roman" w:cs="Times New Roman"/>
          <w:sz w:val="24"/>
          <w:szCs w:val="24"/>
        </w:rPr>
        <w:t xml:space="preserve"> kasutaja</w:t>
      </w:r>
      <w:r w:rsidR="00554D16" w:rsidRPr="004B6940">
        <w:rPr>
          <w:rFonts w:ascii="Times New Roman" w:hAnsi="Times New Roman" w:cs="Times New Roman"/>
          <w:sz w:val="24"/>
          <w:szCs w:val="24"/>
        </w:rPr>
        <w:t xml:space="preserve"> ei ole esitanud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osutajale</w:t>
      </w:r>
      <w:r w:rsidR="00554D16" w:rsidRPr="004B6940">
        <w:rPr>
          <w:rFonts w:ascii="Times New Roman" w:hAnsi="Times New Roman" w:cs="Times New Roman"/>
          <w:sz w:val="24"/>
          <w:szCs w:val="24"/>
        </w:rPr>
        <w:t xml:space="preserve"> </w:t>
      </w:r>
      <w:r w:rsidR="00C823D8" w:rsidRPr="004B6940">
        <w:rPr>
          <w:rFonts w:ascii="Times New Roman" w:hAnsi="Times New Roman" w:cs="Times New Roman"/>
          <w:sz w:val="24"/>
          <w:szCs w:val="24"/>
        </w:rPr>
        <w:t xml:space="preserve">nõutud teavet </w:t>
      </w:r>
      <w:r w:rsidR="00554D16" w:rsidRPr="004B6940">
        <w:rPr>
          <w:rFonts w:ascii="Times New Roman" w:hAnsi="Times New Roman" w:cs="Times New Roman"/>
          <w:sz w:val="24"/>
          <w:szCs w:val="24"/>
        </w:rPr>
        <w:t xml:space="preserve">vaatamata kahele meeldetuletusele, </w:t>
      </w:r>
      <w:r w:rsidR="00AF215B" w:rsidRPr="004B6940">
        <w:rPr>
          <w:rFonts w:ascii="Times New Roman" w:hAnsi="Times New Roman" w:cs="Times New Roman"/>
          <w:sz w:val="24"/>
          <w:szCs w:val="24"/>
        </w:rPr>
        <w:t>takistab</w:t>
      </w:r>
      <w:r w:rsidR="00554D16" w:rsidRPr="004B6940">
        <w:rPr>
          <w:rFonts w:ascii="Times New Roman" w:hAnsi="Times New Roman" w:cs="Times New Roman"/>
          <w:sz w:val="24"/>
          <w:szCs w:val="24"/>
        </w:rPr>
        <w:t xml:space="preserve">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 </w:t>
      </w:r>
      <w:r w:rsidR="00AA3682">
        <w:rPr>
          <w:rFonts w:ascii="Times New Roman" w:hAnsi="Times New Roman" w:cs="Times New Roman"/>
          <w:sz w:val="24"/>
          <w:szCs w:val="24"/>
        </w:rPr>
        <w:t xml:space="preserve">teha </w:t>
      </w:r>
      <w:commentRangeStart w:id="2"/>
      <w:r w:rsidR="006F093C" w:rsidRPr="004B6940">
        <w:rPr>
          <w:rFonts w:ascii="Times New Roman" w:hAnsi="Times New Roman" w:cs="Times New Roman"/>
          <w:sz w:val="24"/>
          <w:szCs w:val="24"/>
        </w:rPr>
        <w:t>kliendil</w:t>
      </w:r>
      <w:commentRangeEnd w:id="2"/>
      <w:r w:rsidR="00C20FEB">
        <w:rPr>
          <w:rStyle w:val="Kommentaariviide"/>
        </w:rPr>
        <w:commentReference w:id="2"/>
      </w:r>
      <w:r w:rsidR="006F093C" w:rsidRPr="004B6940">
        <w:rPr>
          <w:rFonts w:ascii="Times New Roman" w:hAnsi="Times New Roman" w:cs="Times New Roman"/>
          <w:sz w:val="24"/>
          <w:szCs w:val="24"/>
        </w:rPr>
        <w:t xml:space="preserve"> tehingu</w:t>
      </w:r>
      <w:r w:rsidR="00AA3682">
        <w:rPr>
          <w:rFonts w:ascii="Times New Roman" w:hAnsi="Times New Roman" w:cs="Times New Roman"/>
          <w:sz w:val="24"/>
          <w:szCs w:val="24"/>
        </w:rPr>
        <w:t>id</w:t>
      </w:r>
      <w:r w:rsidR="006F093C" w:rsidRPr="004B6940">
        <w:rPr>
          <w:rFonts w:ascii="Times New Roman" w:hAnsi="Times New Roman" w:cs="Times New Roman"/>
          <w:sz w:val="24"/>
          <w:szCs w:val="24"/>
        </w:rPr>
        <w:t xml:space="preserve"> </w:t>
      </w:r>
      <w:proofErr w:type="spellStart"/>
      <w:r w:rsidR="006F093C" w:rsidRPr="004B6940">
        <w:rPr>
          <w:rFonts w:ascii="Times New Roman" w:hAnsi="Times New Roman" w:cs="Times New Roman"/>
          <w:sz w:val="24"/>
          <w:szCs w:val="24"/>
        </w:rPr>
        <w:t>krüptovaraga</w:t>
      </w:r>
      <w:proofErr w:type="spellEnd"/>
      <w:r w:rsidR="00554D16" w:rsidRPr="004B6940">
        <w:rPr>
          <w:rFonts w:ascii="Times New Roman" w:hAnsi="Times New Roman" w:cs="Times New Roman"/>
          <w:sz w:val="24"/>
          <w:szCs w:val="24"/>
        </w:rPr>
        <w:t xml:space="preserve">, kuni </w:t>
      </w:r>
      <w:r w:rsidR="006F093C" w:rsidRPr="004B6940">
        <w:rPr>
          <w:rFonts w:ascii="Times New Roman" w:hAnsi="Times New Roman" w:cs="Times New Roman"/>
          <w:sz w:val="24"/>
          <w:szCs w:val="24"/>
        </w:rPr>
        <w:t>klient</w:t>
      </w:r>
      <w:r w:rsidR="00554D16" w:rsidRPr="004B6940">
        <w:rPr>
          <w:rFonts w:ascii="Times New Roman" w:hAnsi="Times New Roman" w:cs="Times New Roman"/>
          <w:sz w:val="24"/>
          <w:szCs w:val="24"/>
        </w:rPr>
        <w:t xml:space="preserve"> esitab nõutud teabe. Neid meetmeid on lubatud rakendada pärast teise meeldetuletuse esitamist, kuid mitte enne 60 päeva möödumist teabe esmasest nõudmisest.</w:t>
      </w:r>
      <w:r w:rsidRPr="004B6940">
        <w:rPr>
          <w:rFonts w:ascii="Times New Roman" w:hAnsi="Times New Roman" w:cs="Times New Roman"/>
          <w:sz w:val="24"/>
          <w:szCs w:val="24"/>
        </w:rPr>
        <w:t>“;</w:t>
      </w:r>
    </w:p>
    <w:p w14:paraId="16F8CC1A" w14:textId="77777777" w:rsidR="00554D16" w:rsidRPr="004B6940" w:rsidRDefault="00554D16" w:rsidP="004B6940">
      <w:pPr>
        <w:spacing w:after="0" w:line="240" w:lineRule="auto"/>
        <w:jc w:val="both"/>
        <w:rPr>
          <w:rFonts w:ascii="Times New Roman" w:hAnsi="Times New Roman" w:cs="Times New Roman"/>
          <w:sz w:val="24"/>
          <w:szCs w:val="24"/>
        </w:rPr>
      </w:pPr>
    </w:p>
    <w:p w14:paraId="5FCE90FB" w14:textId="1686C2F0" w:rsidR="0054206E"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471B29" w:rsidRPr="004B6940">
        <w:rPr>
          <w:rFonts w:ascii="Times New Roman" w:hAnsi="Times New Roman" w:cs="Times New Roman"/>
          <w:b/>
          <w:bCs/>
          <w:sz w:val="24"/>
          <w:szCs w:val="24"/>
        </w:rPr>
        <w:t>)</w:t>
      </w:r>
      <w:r w:rsidR="00471B29" w:rsidRPr="004B6940">
        <w:rPr>
          <w:rFonts w:ascii="Times New Roman" w:hAnsi="Times New Roman" w:cs="Times New Roman"/>
          <w:sz w:val="24"/>
          <w:szCs w:val="24"/>
        </w:rPr>
        <w:t> </w:t>
      </w:r>
      <w:bookmarkEnd w:id="1"/>
      <w:r w:rsidR="0054206E" w:rsidRPr="004B6940">
        <w:rPr>
          <w:rFonts w:ascii="Times New Roman" w:hAnsi="Times New Roman" w:cs="Times New Roman"/>
          <w:sz w:val="24"/>
          <w:szCs w:val="24"/>
        </w:rPr>
        <w:t>paragrahv</w:t>
      </w:r>
      <w:r w:rsidR="00AA3682">
        <w:rPr>
          <w:rFonts w:ascii="Times New Roman" w:hAnsi="Times New Roman" w:cs="Times New Roman"/>
          <w:sz w:val="24"/>
          <w:szCs w:val="24"/>
        </w:rPr>
        <w:t>i</w:t>
      </w:r>
      <w:r w:rsidR="0054206E" w:rsidRPr="004B6940">
        <w:rPr>
          <w:rFonts w:ascii="Times New Roman" w:hAnsi="Times New Roman" w:cs="Times New Roman"/>
          <w:sz w:val="24"/>
          <w:szCs w:val="24"/>
        </w:rPr>
        <w:t xml:space="preserve"> 8 lõi</w:t>
      </w:r>
      <w:r w:rsidR="0057199F" w:rsidRPr="004B6940">
        <w:rPr>
          <w:rFonts w:ascii="Times New Roman" w:hAnsi="Times New Roman" w:cs="Times New Roman"/>
          <w:sz w:val="24"/>
          <w:szCs w:val="24"/>
        </w:rPr>
        <w:t>k</w:t>
      </w:r>
      <w:r w:rsidR="0054206E" w:rsidRPr="004B6940">
        <w:rPr>
          <w:rFonts w:ascii="Times New Roman" w:hAnsi="Times New Roman" w:cs="Times New Roman"/>
          <w:sz w:val="24"/>
          <w:szCs w:val="24"/>
        </w:rPr>
        <w:t>e</w:t>
      </w:r>
      <w:r w:rsidR="0057199F" w:rsidRPr="004B6940">
        <w:rPr>
          <w:rFonts w:ascii="Times New Roman" w:hAnsi="Times New Roman" w:cs="Times New Roman"/>
          <w:sz w:val="24"/>
          <w:szCs w:val="24"/>
        </w:rPr>
        <w:t>s</w:t>
      </w:r>
      <w:r w:rsidR="0054206E" w:rsidRPr="004B6940">
        <w:rPr>
          <w:rFonts w:ascii="Times New Roman" w:hAnsi="Times New Roman" w:cs="Times New Roman"/>
          <w:sz w:val="24"/>
          <w:szCs w:val="24"/>
        </w:rPr>
        <w:t xml:space="preserve"> 3 </w:t>
      </w:r>
      <w:r w:rsidR="00AD32BB" w:rsidRPr="004B6940">
        <w:rPr>
          <w:rFonts w:ascii="Times New Roman" w:hAnsi="Times New Roman" w:cs="Times New Roman"/>
          <w:sz w:val="24"/>
          <w:szCs w:val="24"/>
        </w:rPr>
        <w:t>asendatakse sõnad</w:t>
      </w:r>
      <w:r w:rsidR="005A54E1" w:rsidRPr="004B6940">
        <w:rPr>
          <w:rFonts w:ascii="Times New Roman" w:hAnsi="Times New Roman" w:cs="Times New Roman"/>
          <w:sz w:val="24"/>
          <w:szCs w:val="24"/>
        </w:rPr>
        <w:t xml:space="preserve"> „kõiki teabe kogumise ja FATCA kokkuleppega seotud teiste“</w:t>
      </w:r>
      <w:r w:rsidR="00D10A71" w:rsidRPr="004B6940">
        <w:rPr>
          <w:rFonts w:ascii="Times New Roman" w:hAnsi="Times New Roman" w:cs="Times New Roman"/>
          <w:sz w:val="24"/>
          <w:szCs w:val="24"/>
        </w:rPr>
        <w:t xml:space="preserve"> sõnadega „käesolevast seadusest tulenevate“</w:t>
      </w:r>
      <w:r w:rsidR="00603B1A" w:rsidRPr="004B6940">
        <w:rPr>
          <w:rFonts w:ascii="Times New Roman" w:hAnsi="Times New Roman" w:cs="Times New Roman"/>
          <w:sz w:val="24"/>
          <w:szCs w:val="24"/>
        </w:rPr>
        <w:t>;</w:t>
      </w:r>
    </w:p>
    <w:p w14:paraId="1955F819" w14:textId="77777777" w:rsidR="00554D16" w:rsidRPr="004B6940" w:rsidRDefault="00554D16" w:rsidP="004B6940">
      <w:pPr>
        <w:spacing w:after="0" w:line="240" w:lineRule="auto"/>
        <w:jc w:val="both"/>
        <w:rPr>
          <w:rFonts w:ascii="Times New Roman" w:hAnsi="Times New Roman" w:cs="Times New Roman"/>
          <w:sz w:val="24"/>
          <w:szCs w:val="24"/>
        </w:rPr>
      </w:pPr>
    </w:p>
    <w:p w14:paraId="10E22420" w14:textId="2235E0C2" w:rsidR="00F32F8A"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603B1A" w:rsidRPr="004B6940">
        <w:rPr>
          <w:rFonts w:ascii="Times New Roman" w:hAnsi="Times New Roman" w:cs="Times New Roman"/>
          <w:b/>
          <w:bCs/>
          <w:sz w:val="24"/>
          <w:szCs w:val="24"/>
        </w:rPr>
        <w:t>)</w:t>
      </w:r>
      <w:r w:rsidR="00603B1A" w:rsidRPr="004B6940">
        <w:rPr>
          <w:rFonts w:ascii="Times New Roman" w:hAnsi="Times New Roman" w:cs="Times New Roman"/>
          <w:sz w:val="24"/>
          <w:szCs w:val="24"/>
        </w:rPr>
        <w:t xml:space="preserve"> </w:t>
      </w:r>
      <w:r w:rsidR="00E96436" w:rsidRPr="004B6940">
        <w:rPr>
          <w:rFonts w:ascii="Times New Roman" w:hAnsi="Times New Roman" w:cs="Times New Roman"/>
          <w:sz w:val="24"/>
          <w:szCs w:val="24"/>
        </w:rPr>
        <w:t xml:space="preserve">paragrahvi 8 täiendatakse lõikega </w:t>
      </w:r>
      <w:r w:rsidR="00F32F8A" w:rsidRPr="004B6940">
        <w:rPr>
          <w:rFonts w:ascii="Times New Roman" w:hAnsi="Times New Roman" w:cs="Times New Roman"/>
          <w:sz w:val="24"/>
          <w:szCs w:val="24"/>
        </w:rPr>
        <w:t>3</w:t>
      </w:r>
      <w:r w:rsidR="00F32F8A" w:rsidRPr="004B6940">
        <w:rPr>
          <w:rFonts w:ascii="Times New Roman" w:hAnsi="Times New Roman" w:cs="Times New Roman"/>
          <w:sz w:val="24"/>
          <w:szCs w:val="24"/>
          <w:vertAlign w:val="superscript"/>
        </w:rPr>
        <w:t>1</w:t>
      </w:r>
      <w:r w:rsidR="00F32F8A" w:rsidRPr="004B6940">
        <w:rPr>
          <w:rFonts w:ascii="Times New Roman" w:hAnsi="Times New Roman" w:cs="Times New Roman"/>
          <w:sz w:val="24"/>
          <w:szCs w:val="24"/>
        </w:rPr>
        <w:t xml:space="preserve"> järgmises sõnastuses:</w:t>
      </w:r>
    </w:p>
    <w:p w14:paraId="77BA94D9" w14:textId="22E433D1" w:rsidR="00471B29" w:rsidRPr="004B6940" w:rsidRDefault="00F32F8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„(3</w:t>
      </w:r>
      <w:r w:rsidRPr="004B6940">
        <w:rPr>
          <w:rFonts w:ascii="Times New Roman" w:hAnsi="Times New Roman" w:cs="Times New Roman"/>
          <w:sz w:val="24"/>
          <w:szCs w:val="24"/>
          <w:vertAlign w:val="superscript"/>
        </w:rPr>
        <w:t>1</w:t>
      </w:r>
      <w:r w:rsidRPr="004B6940">
        <w:rPr>
          <w:rFonts w:ascii="Times New Roman" w:hAnsi="Times New Roman" w:cs="Times New Roman"/>
          <w:sz w:val="24"/>
          <w:szCs w:val="24"/>
        </w:rPr>
        <w:t xml:space="preserve">) </w:t>
      </w:r>
      <w:r w:rsidR="00B9380A" w:rsidRPr="004B6940">
        <w:rPr>
          <w:rFonts w:ascii="Times New Roman" w:hAnsi="Times New Roman" w:cs="Times New Roman"/>
          <w:sz w:val="24"/>
          <w:szCs w:val="24"/>
        </w:rPr>
        <w:t xml:space="preserve">Maksu- ja Tolliamet </w:t>
      </w:r>
      <w:r w:rsidR="00E96436" w:rsidRPr="004B6940">
        <w:rPr>
          <w:rFonts w:ascii="Times New Roman" w:hAnsi="Times New Roman" w:cs="Times New Roman"/>
          <w:sz w:val="24"/>
          <w:szCs w:val="24"/>
        </w:rPr>
        <w:t>säilitab automaatse teabevahetuse teel saadud teavet vähemalt viis aastat a</w:t>
      </w:r>
      <w:r w:rsidR="00AA3682">
        <w:rPr>
          <w:rFonts w:ascii="Times New Roman" w:hAnsi="Times New Roman" w:cs="Times New Roman"/>
          <w:sz w:val="24"/>
          <w:szCs w:val="24"/>
        </w:rPr>
        <w:t>rvate</w:t>
      </w:r>
      <w:r w:rsidR="00E96436" w:rsidRPr="004B6940">
        <w:rPr>
          <w:rFonts w:ascii="Times New Roman" w:hAnsi="Times New Roman" w:cs="Times New Roman"/>
          <w:sz w:val="24"/>
          <w:szCs w:val="24"/>
        </w:rPr>
        <w:t xml:space="preserve">s teabe kättesaamisest, kuid mitte kauem kui </w:t>
      </w:r>
      <w:r w:rsidR="0011446C" w:rsidRPr="004B6940">
        <w:rPr>
          <w:rFonts w:ascii="Times New Roman" w:hAnsi="Times New Roman" w:cs="Times New Roman"/>
          <w:sz w:val="24"/>
          <w:szCs w:val="24"/>
        </w:rPr>
        <w:t>kümme</w:t>
      </w:r>
      <w:r w:rsidR="00E96436" w:rsidRPr="004B6940">
        <w:rPr>
          <w:rFonts w:ascii="Times New Roman" w:hAnsi="Times New Roman" w:cs="Times New Roman"/>
          <w:sz w:val="24"/>
          <w:szCs w:val="24"/>
        </w:rPr>
        <w:t xml:space="preserve"> aastat.</w:t>
      </w:r>
      <w:r w:rsidRPr="004B6940">
        <w:rPr>
          <w:rFonts w:ascii="Times New Roman" w:hAnsi="Times New Roman" w:cs="Times New Roman"/>
          <w:sz w:val="24"/>
          <w:szCs w:val="24"/>
        </w:rPr>
        <w:t>“;</w:t>
      </w:r>
    </w:p>
    <w:p w14:paraId="3B0ABB7F" w14:textId="77777777" w:rsidR="00C23C86" w:rsidRPr="004B6940" w:rsidRDefault="00C23C86" w:rsidP="004B6940">
      <w:pPr>
        <w:spacing w:after="0" w:line="240" w:lineRule="auto"/>
        <w:jc w:val="both"/>
        <w:rPr>
          <w:rFonts w:ascii="Times New Roman" w:hAnsi="Times New Roman" w:cs="Times New Roman"/>
          <w:sz w:val="24"/>
          <w:szCs w:val="24"/>
        </w:rPr>
      </w:pPr>
    </w:p>
    <w:p w14:paraId="7BAC0F61" w14:textId="7242910A" w:rsidR="00C23C86"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C23C86" w:rsidRPr="004B6940">
        <w:rPr>
          <w:rFonts w:ascii="Times New Roman" w:hAnsi="Times New Roman" w:cs="Times New Roman"/>
          <w:b/>
          <w:bCs/>
          <w:sz w:val="24"/>
          <w:szCs w:val="24"/>
        </w:rPr>
        <w:t>)</w:t>
      </w:r>
      <w:r w:rsidR="00C23C86" w:rsidRPr="004B6940">
        <w:rPr>
          <w:rFonts w:ascii="Times New Roman" w:hAnsi="Times New Roman" w:cs="Times New Roman"/>
          <w:sz w:val="24"/>
          <w:szCs w:val="24"/>
        </w:rPr>
        <w:t xml:space="preserve"> paragrahv 8</w:t>
      </w:r>
      <w:r w:rsidR="00C23C86" w:rsidRPr="004B6940">
        <w:rPr>
          <w:rFonts w:ascii="Times New Roman" w:hAnsi="Times New Roman" w:cs="Times New Roman"/>
          <w:sz w:val="24"/>
          <w:szCs w:val="24"/>
          <w:vertAlign w:val="superscript"/>
        </w:rPr>
        <w:t>8</w:t>
      </w:r>
      <w:r w:rsidR="00C23C86" w:rsidRPr="004B6940">
        <w:rPr>
          <w:rFonts w:ascii="Times New Roman" w:hAnsi="Times New Roman" w:cs="Times New Roman"/>
          <w:sz w:val="24"/>
          <w:szCs w:val="24"/>
        </w:rPr>
        <w:t xml:space="preserve"> tunnistatakse kehtetuks;</w:t>
      </w:r>
    </w:p>
    <w:p w14:paraId="40991847" w14:textId="71CE345C" w:rsidR="001C0589" w:rsidRPr="004B6940" w:rsidRDefault="001C0589" w:rsidP="004B6940">
      <w:pPr>
        <w:spacing w:after="0" w:line="240" w:lineRule="auto"/>
        <w:jc w:val="both"/>
        <w:rPr>
          <w:rFonts w:ascii="Times New Roman" w:hAnsi="Times New Roman" w:cs="Times New Roman"/>
          <w:sz w:val="24"/>
          <w:szCs w:val="24"/>
        </w:rPr>
      </w:pPr>
    </w:p>
    <w:p w14:paraId="799B3C72" w14:textId="1DDB9F40" w:rsidR="006922EC" w:rsidRPr="004B6940" w:rsidRDefault="00AD08B1" w:rsidP="004B6940">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8</w:t>
      </w:r>
      <w:r w:rsidR="006922EC" w:rsidRPr="004B6940">
        <w:rPr>
          <w:rFonts w:ascii="Times New Roman" w:hAnsi="Times New Roman" w:cs="Times New Roman"/>
          <w:b/>
          <w:bCs/>
          <w:sz w:val="24"/>
          <w:szCs w:val="24"/>
        </w:rPr>
        <w:t xml:space="preserve">) </w:t>
      </w:r>
      <w:r w:rsidR="006922EC" w:rsidRPr="004B6940">
        <w:rPr>
          <w:rFonts w:ascii="Times New Roman" w:hAnsi="Times New Roman" w:cs="Times New Roman"/>
          <w:bCs/>
          <w:sz w:val="24"/>
          <w:szCs w:val="24"/>
        </w:rPr>
        <w:t>seadust täiendatakse 1</w:t>
      </w:r>
      <w:r w:rsidR="006922EC" w:rsidRPr="004B6940">
        <w:rPr>
          <w:rFonts w:ascii="Times New Roman" w:hAnsi="Times New Roman" w:cs="Times New Roman"/>
          <w:bCs/>
          <w:sz w:val="24"/>
          <w:szCs w:val="24"/>
          <w:vertAlign w:val="superscript"/>
        </w:rPr>
        <w:t>2</w:t>
      </w:r>
      <w:r w:rsidR="006922EC" w:rsidRPr="004B6940">
        <w:rPr>
          <w:rFonts w:ascii="Times New Roman" w:hAnsi="Times New Roman" w:cs="Times New Roman"/>
          <w:bCs/>
          <w:sz w:val="24"/>
          <w:szCs w:val="24"/>
        </w:rPr>
        <w:t>. peatükiga järgmises sõnastuses:</w:t>
      </w:r>
    </w:p>
    <w:p w14:paraId="45B783A5" w14:textId="01931620" w:rsidR="006922EC" w:rsidRPr="004B6940" w:rsidRDefault="006922EC" w:rsidP="004B6940">
      <w:pPr>
        <w:spacing w:after="0" w:line="240" w:lineRule="auto"/>
        <w:jc w:val="center"/>
        <w:rPr>
          <w:rFonts w:ascii="Times New Roman" w:hAnsi="Times New Roman" w:cs="Times New Roman"/>
          <w:b/>
          <w:sz w:val="24"/>
          <w:szCs w:val="24"/>
        </w:rPr>
      </w:pPr>
      <w:r w:rsidRPr="004B6940">
        <w:rPr>
          <w:rFonts w:ascii="Times New Roman" w:hAnsi="Times New Roman" w:cs="Times New Roman"/>
          <w:b/>
          <w:sz w:val="24"/>
          <w:szCs w:val="24"/>
        </w:rPr>
        <w:t>„1</w:t>
      </w:r>
      <w:r w:rsidRPr="004B6940">
        <w:rPr>
          <w:rFonts w:ascii="Times New Roman" w:hAnsi="Times New Roman" w:cs="Times New Roman"/>
          <w:b/>
          <w:sz w:val="24"/>
          <w:szCs w:val="24"/>
          <w:vertAlign w:val="superscript"/>
        </w:rPr>
        <w:t>2</w:t>
      </w:r>
      <w:r w:rsidRPr="004B6940">
        <w:rPr>
          <w:rFonts w:ascii="Times New Roman" w:hAnsi="Times New Roman" w:cs="Times New Roman"/>
          <w:b/>
          <w:sz w:val="24"/>
          <w:szCs w:val="24"/>
        </w:rPr>
        <w:t>. peatükk</w:t>
      </w:r>
    </w:p>
    <w:p w14:paraId="2C423A24" w14:textId="6B47A153" w:rsidR="006922EC" w:rsidRPr="004B6940" w:rsidRDefault="006922EC" w:rsidP="004B6940">
      <w:pPr>
        <w:spacing w:after="0" w:line="240" w:lineRule="auto"/>
        <w:jc w:val="center"/>
        <w:rPr>
          <w:rFonts w:ascii="Times New Roman" w:hAnsi="Times New Roman" w:cs="Times New Roman"/>
          <w:bCs/>
          <w:sz w:val="24"/>
          <w:szCs w:val="24"/>
        </w:rPr>
      </w:pPr>
      <w:proofErr w:type="spellStart"/>
      <w:r w:rsidRPr="004B6940">
        <w:rPr>
          <w:rFonts w:ascii="Times New Roman" w:hAnsi="Times New Roman" w:cs="Times New Roman"/>
          <w:b/>
          <w:sz w:val="24"/>
          <w:szCs w:val="24"/>
        </w:rPr>
        <w:t>Krüptovara</w:t>
      </w:r>
      <w:proofErr w:type="spellEnd"/>
      <w:r w:rsidRPr="004B6940">
        <w:rPr>
          <w:rFonts w:ascii="Times New Roman" w:hAnsi="Times New Roman" w:cs="Times New Roman"/>
          <w:b/>
          <w:sz w:val="24"/>
          <w:szCs w:val="24"/>
        </w:rPr>
        <w:t xml:space="preserve"> teabe automaatne vahetus</w:t>
      </w:r>
    </w:p>
    <w:p w14:paraId="682D706E" w14:textId="77777777" w:rsidR="008D20B4" w:rsidRPr="004B6940" w:rsidRDefault="008D20B4" w:rsidP="004B6940">
      <w:pPr>
        <w:spacing w:after="0" w:line="240" w:lineRule="auto"/>
        <w:rPr>
          <w:rFonts w:ascii="Times New Roman" w:hAnsi="Times New Roman" w:cs="Times New Roman"/>
          <w:b/>
          <w:bCs/>
          <w:sz w:val="24"/>
          <w:szCs w:val="24"/>
        </w:rPr>
      </w:pPr>
    </w:p>
    <w:p w14:paraId="4C07A02C" w14:textId="6D78CF8C" w:rsidR="002C60B3" w:rsidRPr="004B6940" w:rsidRDefault="00EA1780"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9</w:t>
      </w:r>
      <w:r w:rsidRPr="004B6940">
        <w:rPr>
          <w:rFonts w:ascii="Times New Roman" w:hAnsi="Times New Roman" w:cs="Times New Roman"/>
          <w:b/>
          <w:bCs/>
          <w:sz w:val="24"/>
          <w:szCs w:val="24"/>
        </w:rPr>
        <w:t>. </w:t>
      </w:r>
      <w:proofErr w:type="spellStart"/>
      <w:r w:rsidR="002C60B3" w:rsidRPr="004B6940">
        <w:rPr>
          <w:rFonts w:ascii="Times New Roman" w:hAnsi="Times New Roman" w:cs="Times New Roman"/>
          <w:b/>
          <w:bCs/>
          <w:sz w:val="24"/>
          <w:szCs w:val="24"/>
        </w:rPr>
        <w:t>Krüptovara</w:t>
      </w:r>
      <w:proofErr w:type="spellEnd"/>
    </w:p>
    <w:p w14:paraId="65A0C999" w14:textId="77777777" w:rsidR="007B735F" w:rsidRPr="004B6940" w:rsidRDefault="007B735F" w:rsidP="004B6940">
      <w:pPr>
        <w:spacing w:after="0" w:line="240" w:lineRule="auto"/>
        <w:jc w:val="both"/>
        <w:rPr>
          <w:rFonts w:ascii="Times New Roman" w:hAnsi="Times New Roman" w:cs="Times New Roman"/>
          <w:b/>
          <w:bCs/>
          <w:sz w:val="24"/>
          <w:szCs w:val="24"/>
        </w:rPr>
      </w:pPr>
    </w:p>
    <w:p w14:paraId="07921828" w14:textId="2570A930" w:rsidR="002C60B3" w:rsidRPr="004B6940" w:rsidRDefault="000014E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7F1D84" w:rsidRPr="004B6940">
        <w:rPr>
          <w:rFonts w:ascii="Times New Roman" w:hAnsi="Times New Roman" w:cs="Times New Roman"/>
          <w:sz w:val="24"/>
          <w:szCs w:val="24"/>
        </w:rPr>
        <w:t>Aruand</w:t>
      </w:r>
      <w:r w:rsidR="009917B3" w:rsidRPr="004B6940">
        <w:rPr>
          <w:rFonts w:ascii="Times New Roman" w:hAnsi="Times New Roman" w:cs="Times New Roman"/>
          <w:sz w:val="24"/>
          <w:szCs w:val="24"/>
        </w:rPr>
        <w:t>ekohustu</w:t>
      </w:r>
      <w:r w:rsidR="007F1D84" w:rsidRPr="004B6940">
        <w:rPr>
          <w:rFonts w:ascii="Times New Roman" w:hAnsi="Times New Roman" w:cs="Times New Roman"/>
          <w:sz w:val="24"/>
          <w:szCs w:val="24"/>
        </w:rPr>
        <w:t xml:space="preserve">sega hõlmatud </w:t>
      </w:r>
      <w:proofErr w:type="spellStart"/>
      <w:r w:rsidR="007F1D84" w:rsidRPr="004B6940">
        <w:rPr>
          <w:rFonts w:ascii="Times New Roman" w:hAnsi="Times New Roman" w:cs="Times New Roman"/>
          <w:sz w:val="24"/>
          <w:szCs w:val="24"/>
        </w:rPr>
        <w:t>k</w:t>
      </w:r>
      <w:r w:rsidR="00EA62C1" w:rsidRPr="004B6940">
        <w:rPr>
          <w:rFonts w:ascii="Times New Roman" w:hAnsi="Times New Roman" w:cs="Times New Roman"/>
          <w:sz w:val="24"/>
          <w:szCs w:val="24"/>
        </w:rPr>
        <w:t>rüptovara</w:t>
      </w:r>
      <w:proofErr w:type="spellEnd"/>
      <w:r w:rsidR="00EA62C1" w:rsidRPr="004B6940">
        <w:rPr>
          <w:rFonts w:ascii="Times New Roman" w:hAnsi="Times New Roman" w:cs="Times New Roman"/>
          <w:sz w:val="24"/>
          <w:szCs w:val="24"/>
        </w:rPr>
        <w:t xml:space="preserve"> on</w:t>
      </w:r>
      <w:r w:rsidR="009B2192" w:rsidRPr="004B6940">
        <w:rPr>
          <w:rFonts w:ascii="Times New Roman" w:hAnsi="Times New Roman" w:cs="Times New Roman"/>
          <w:sz w:val="24"/>
          <w:szCs w:val="24"/>
        </w:rPr>
        <w:t xml:space="preserve"> Euroopa Parlamendi ja nõukogu määruse (EL) 2023/1114, mis käsitleb </w:t>
      </w:r>
      <w:proofErr w:type="spellStart"/>
      <w:r w:rsidR="009B2192" w:rsidRPr="004B6940">
        <w:rPr>
          <w:rFonts w:ascii="Times New Roman" w:hAnsi="Times New Roman" w:cs="Times New Roman"/>
          <w:sz w:val="24"/>
          <w:szCs w:val="24"/>
        </w:rPr>
        <w:t>krüptovaraturge</w:t>
      </w:r>
      <w:proofErr w:type="spellEnd"/>
      <w:r w:rsidR="009B2192" w:rsidRPr="004B6940">
        <w:rPr>
          <w:rFonts w:ascii="Times New Roman" w:hAnsi="Times New Roman" w:cs="Times New Roman"/>
          <w:sz w:val="24"/>
          <w:szCs w:val="24"/>
        </w:rPr>
        <w:t xml:space="preserve"> ning millega muudetakse määrusi (EL) nr 1093/2010 ja (EL) nr 1095/2010 ning direktiive 2013/36/EL ja (EL) 2019/1937 (ELT L 150, 09.06.2023, lk 40–205)</w:t>
      </w:r>
      <w:r w:rsidR="00596DFA" w:rsidRPr="004B6940">
        <w:rPr>
          <w:rFonts w:ascii="Times New Roman" w:hAnsi="Times New Roman" w:cs="Times New Roman"/>
          <w:sz w:val="24"/>
          <w:szCs w:val="24"/>
        </w:rPr>
        <w:t xml:space="preserve"> </w:t>
      </w:r>
      <w:commentRangeStart w:id="3"/>
      <w:del w:id="4" w:author="Katariina Kärsten - JUSTDIGI" w:date="2025-09-24T13:36:00Z" w16du:dateUtc="2025-09-24T10:36:00Z">
        <w:r w:rsidR="00596DFA" w:rsidRPr="004B6940" w:rsidDel="006131B5">
          <w:rPr>
            <w:rFonts w:ascii="Times New Roman" w:hAnsi="Times New Roman" w:cs="Times New Roman"/>
            <w:sz w:val="24"/>
            <w:szCs w:val="24"/>
          </w:rPr>
          <w:delText xml:space="preserve">(käesolevas peatükis edaspidi </w:delText>
        </w:r>
        <w:r w:rsidR="004C6BF6" w:rsidRPr="004B6940" w:rsidDel="006131B5">
          <w:rPr>
            <w:rFonts w:ascii="Times New Roman" w:hAnsi="Times New Roman" w:cs="Times New Roman"/>
            <w:i/>
            <w:iCs/>
            <w:sz w:val="24"/>
            <w:szCs w:val="24"/>
          </w:rPr>
          <w:delText>Euroopa Liidu</w:delText>
        </w:r>
        <w:r w:rsidR="004C6BF6" w:rsidRPr="004B6940" w:rsidDel="006131B5">
          <w:rPr>
            <w:rFonts w:ascii="Times New Roman" w:hAnsi="Times New Roman" w:cs="Times New Roman"/>
            <w:sz w:val="24"/>
            <w:szCs w:val="24"/>
          </w:rPr>
          <w:delText xml:space="preserve"> </w:delText>
        </w:r>
        <w:r w:rsidR="00596DFA" w:rsidRPr="004B6940" w:rsidDel="006131B5">
          <w:rPr>
            <w:rFonts w:ascii="Times New Roman" w:hAnsi="Times New Roman" w:cs="Times New Roman"/>
            <w:i/>
            <w:iCs/>
            <w:sz w:val="24"/>
            <w:szCs w:val="24"/>
          </w:rPr>
          <w:delText>määrus</w:delText>
        </w:r>
        <w:r w:rsidR="00596DFA" w:rsidRPr="004B6940" w:rsidDel="006131B5">
          <w:rPr>
            <w:rFonts w:ascii="Times New Roman" w:hAnsi="Times New Roman" w:cs="Times New Roman"/>
            <w:sz w:val="24"/>
            <w:szCs w:val="24"/>
          </w:rPr>
          <w:delText>)</w:delText>
        </w:r>
      </w:del>
      <w:commentRangeEnd w:id="3"/>
      <w:r w:rsidR="00E250E7">
        <w:rPr>
          <w:rStyle w:val="Kommentaariviide"/>
        </w:rPr>
        <w:commentReference w:id="3"/>
      </w:r>
      <w:r w:rsidR="009B2192" w:rsidRPr="004B6940">
        <w:rPr>
          <w:rFonts w:ascii="Times New Roman" w:hAnsi="Times New Roman" w:cs="Times New Roman"/>
          <w:sz w:val="24"/>
          <w:szCs w:val="24"/>
        </w:rPr>
        <w:t>, artikli</w:t>
      </w:r>
      <w:r w:rsidR="00ED16B2" w:rsidRPr="004B6940">
        <w:rPr>
          <w:rFonts w:ascii="Times New Roman" w:hAnsi="Times New Roman" w:cs="Times New Roman"/>
          <w:sz w:val="24"/>
          <w:szCs w:val="24"/>
        </w:rPr>
        <w:t xml:space="preserve"> 3 lõike </w:t>
      </w:r>
      <w:r w:rsidR="000050CB" w:rsidRPr="004B6940">
        <w:rPr>
          <w:rFonts w:ascii="Times New Roman" w:hAnsi="Times New Roman" w:cs="Times New Roman"/>
          <w:sz w:val="24"/>
          <w:szCs w:val="24"/>
        </w:rPr>
        <w:t xml:space="preserve">1 punktis 5 </w:t>
      </w:r>
      <w:r w:rsidR="00AA3682">
        <w:rPr>
          <w:rFonts w:ascii="Times New Roman" w:hAnsi="Times New Roman" w:cs="Times New Roman"/>
          <w:sz w:val="24"/>
          <w:szCs w:val="24"/>
        </w:rPr>
        <w:t>määratletud</w:t>
      </w:r>
      <w:r w:rsidR="000050CB" w:rsidRPr="004B6940">
        <w:rPr>
          <w:rFonts w:ascii="Times New Roman" w:hAnsi="Times New Roman" w:cs="Times New Roman"/>
          <w:sz w:val="24"/>
          <w:szCs w:val="24"/>
        </w:rPr>
        <w:t xml:space="preserve"> </w:t>
      </w:r>
      <w:proofErr w:type="spellStart"/>
      <w:r w:rsidR="007F1D84" w:rsidRPr="004B6940">
        <w:rPr>
          <w:rFonts w:ascii="Times New Roman" w:hAnsi="Times New Roman" w:cs="Times New Roman"/>
          <w:sz w:val="24"/>
          <w:szCs w:val="24"/>
        </w:rPr>
        <w:t>k</w:t>
      </w:r>
      <w:r w:rsidR="009C31A3" w:rsidRPr="004B6940">
        <w:rPr>
          <w:rFonts w:ascii="Times New Roman" w:hAnsi="Times New Roman" w:cs="Times New Roman"/>
          <w:sz w:val="24"/>
          <w:szCs w:val="24"/>
        </w:rPr>
        <w:t>rüptovara</w:t>
      </w:r>
      <w:proofErr w:type="spellEnd"/>
      <w:r w:rsidR="0007698B" w:rsidRPr="004B6940">
        <w:rPr>
          <w:rFonts w:ascii="Times New Roman" w:hAnsi="Times New Roman" w:cs="Times New Roman"/>
          <w:sz w:val="24"/>
          <w:szCs w:val="24"/>
        </w:rPr>
        <w:t>.</w:t>
      </w:r>
    </w:p>
    <w:p w14:paraId="489C282D" w14:textId="77777777" w:rsidR="0007698B" w:rsidRPr="004B6940" w:rsidRDefault="0007698B" w:rsidP="004B6940">
      <w:pPr>
        <w:spacing w:after="0" w:line="240" w:lineRule="auto"/>
        <w:jc w:val="both"/>
        <w:rPr>
          <w:rFonts w:ascii="Times New Roman" w:hAnsi="Times New Roman" w:cs="Times New Roman"/>
          <w:sz w:val="24"/>
          <w:szCs w:val="24"/>
        </w:rPr>
      </w:pPr>
    </w:p>
    <w:p w14:paraId="2C80BD9C" w14:textId="3529974D" w:rsidR="001A1EB3" w:rsidRPr="004B6940" w:rsidRDefault="000014E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w:t>
      </w:r>
      <w:r w:rsidR="0007698B" w:rsidRPr="004B6940">
        <w:rPr>
          <w:rFonts w:ascii="Times New Roman" w:hAnsi="Times New Roman" w:cs="Times New Roman"/>
          <w:sz w:val="24"/>
          <w:szCs w:val="24"/>
        </w:rPr>
        <w:t>Aruand</w:t>
      </w:r>
      <w:r w:rsidR="009917B3" w:rsidRPr="004B6940">
        <w:rPr>
          <w:rFonts w:ascii="Times New Roman" w:hAnsi="Times New Roman" w:cs="Times New Roman"/>
          <w:sz w:val="24"/>
          <w:szCs w:val="24"/>
        </w:rPr>
        <w:t>ekohustu</w:t>
      </w:r>
      <w:r w:rsidR="0007698B" w:rsidRPr="004B6940">
        <w:rPr>
          <w:rFonts w:ascii="Times New Roman" w:hAnsi="Times New Roman" w:cs="Times New Roman"/>
          <w:sz w:val="24"/>
          <w:szCs w:val="24"/>
        </w:rPr>
        <w:t xml:space="preserve">sega ei </w:t>
      </w:r>
      <w:r w:rsidR="00954CC2" w:rsidRPr="004B6940">
        <w:rPr>
          <w:rFonts w:ascii="Times New Roman" w:hAnsi="Times New Roman" w:cs="Times New Roman"/>
          <w:sz w:val="24"/>
          <w:szCs w:val="24"/>
        </w:rPr>
        <w:t xml:space="preserve">ole </w:t>
      </w:r>
      <w:r w:rsidR="0007698B" w:rsidRPr="004B6940">
        <w:rPr>
          <w:rFonts w:ascii="Times New Roman" w:hAnsi="Times New Roman" w:cs="Times New Roman"/>
          <w:sz w:val="24"/>
          <w:szCs w:val="24"/>
        </w:rPr>
        <w:t>hõlmat</w:t>
      </w:r>
      <w:r w:rsidR="00954CC2" w:rsidRPr="004B6940">
        <w:rPr>
          <w:rFonts w:ascii="Times New Roman" w:hAnsi="Times New Roman" w:cs="Times New Roman"/>
          <w:sz w:val="24"/>
          <w:szCs w:val="24"/>
        </w:rPr>
        <w:t>ud</w:t>
      </w:r>
      <w:r w:rsidRPr="004B6940">
        <w:rPr>
          <w:rFonts w:ascii="Times New Roman" w:hAnsi="Times New Roman" w:cs="Times New Roman"/>
          <w:sz w:val="24"/>
          <w:szCs w:val="24"/>
        </w:rPr>
        <w:t>:</w:t>
      </w:r>
    </w:p>
    <w:p w14:paraId="01C01ABE" w14:textId="3F654228" w:rsidR="001A1EB3" w:rsidRPr="004B6940" w:rsidRDefault="001A1EB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ins w:id="5" w:author="Katariina Kärsten - JUSTDIGI" w:date="2025-09-24T14:12:00Z" w16du:dateUtc="2025-09-24T11:12:00Z">
        <w:r w:rsidR="00310969">
          <w:rPr>
            <w:rFonts w:ascii="Times New Roman" w:hAnsi="Times New Roman" w:cs="Times New Roman"/>
            <w:sz w:val="24"/>
            <w:szCs w:val="24"/>
          </w:rPr>
          <w:t xml:space="preserve">nõukogu </w:t>
        </w:r>
      </w:ins>
      <w:commentRangeStart w:id="6"/>
      <w:r w:rsidR="00475DB8" w:rsidRPr="004B6940">
        <w:rPr>
          <w:rFonts w:ascii="Times New Roman" w:hAnsi="Times New Roman" w:cs="Times New Roman"/>
          <w:sz w:val="24"/>
          <w:szCs w:val="24"/>
        </w:rPr>
        <w:t xml:space="preserve">direktiivi </w:t>
      </w:r>
      <w:commentRangeEnd w:id="6"/>
      <w:ins w:id="7" w:author="Katariina Kärsten - JUSTDIGI" w:date="2025-09-24T14:12:00Z" w16du:dateUtc="2025-09-24T11:12:00Z">
        <w:r w:rsidR="00545BC3">
          <w:rPr>
            <w:rFonts w:ascii="Times New Roman" w:hAnsi="Times New Roman" w:cs="Times New Roman"/>
            <w:sz w:val="24"/>
            <w:szCs w:val="24"/>
          </w:rPr>
          <w:t xml:space="preserve">2011/16/EL </w:t>
        </w:r>
      </w:ins>
      <w:r w:rsidR="003400EC">
        <w:rPr>
          <w:rStyle w:val="Kommentaariviide"/>
        </w:rPr>
        <w:commentReference w:id="6"/>
      </w:r>
      <w:commentRangeStart w:id="8"/>
      <w:del w:id="9" w:author="Katariina Kärsten - JUSTDIGI" w:date="2025-09-24T14:05:00Z" w16du:dateUtc="2025-09-24T11:05:00Z">
        <w:r w:rsidR="00B35CCF" w:rsidRPr="004B6940" w:rsidDel="005B40BF">
          <w:rPr>
            <w:rFonts w:ascii="Times New Roman" w:hAnsi="Times New Roman" w:cs="Times New Roman"/>
            <w:sz w:val="24"/>
            <w:szCs w:val="24"/>
          </w:rPr>
          <w:delText xml:space="preserve">lisa </w:delText>
        </w:r>
        <w:r w:rsidR="00A321A6" w:rsidDel="005B40BF">
          <w:rPr>
            <w:rFonts w:ascii="Times New Roman" w:hAnsi="Times New Roman" w:cs="Times New Roman"/>
            <w:sz w:val="24"/>
            <w:szCs w:val="24"/>
          </w:rPr>
          <w:delText>6</w:delText>
        </w:r>
      </w:del>
      <w:ins w:id="10" w:author="Katariina Kärsten - JUSTDIGI" w:date="2025-09-24T14:05:00Z" w16du:dateUtc="2025-09-24T11:05:00Z">
        <w:r w:rsidR="005B40BF">
          <w:rPr>
            <w:rFonts w:ascii="Times New Roman" w:hAnsi="Times New Roman" w:cs="Times New Roman"/>
            <w:sz w:val="24"/>
            <w:szCs w:val="24"/>
          </w:rPr>
          <w:t>VI lisa</w:t>
        </w:r>
        <w:commentRangeEnd w:id="8"/>
        <w:r w:rsidR="0056383B">
          <w:rPr>
            <w:rStyle w:val="Kommentaariviide"/>
          </w:rPr>
          <w:commentReference w:id="8"/>
        </w:r>
      </w:ins>
      <w:r w:rsidR="00A321A6">
        <w:rPr>
          <w:rFonts w:ascii="Times New Roman" w:hAnsi="Times New Roman" w:cs="Times New Roman"/>
          <w:sz w:val="24"/>
          <w:szCs w:val="24"/>
        </w:rPr>
        <w:t xml:space="preserve"> </w:t>
      </w:r>
      <w:del w:id="11" w:author="Katariina Kärsten - JUSTDIGI" w:date="2025-09-24T15:22:00Z" w16du:dateUtc="2025-09-24T12:22:00Z">
        <w:r w:rsidR="00A321A6" w:rsidRPr="0088486F" w:rsidDel="00B967A4">
          <w:rPr>
            <w:rFonts w:ascii="Times New Roman" w:hAnsi="Times New Roman" w:cs="Times New Roman"/>
            <w:sz w:val="24"/>
            <w:szCs w:val="24"/>
          </w:rPr>
          <w:delText>4.</w:delText>
        </w:r>
      </w:del>
      <w:ins w:id="12" w:author="Katariina Kärsten - JUSTDIGI" w:date="2025-09-24T15:22:00Z" w16du:dateUtc="2025-09-24T12:22:00Z">
        <w:r w:rsidR="00B967A4" w:rsidRPr="0088486F">
          <w:rPr>
            <w:rFonts w:ascii="Times New Roman" w:hAnsi="Times New Roman" w:cs="Times New Roman"/>
            <w:sz w:val="24"/>
            <w:szCs w:val="24"/>
          </w:rPr>
          <w:t>IV</w:t>
        </w:r>
      </w:ins>
      <w:r w:rsidR="00A321A6" w:rsidRPr="0088486F">
        <w:rPr>
          <w:rFonts w:ascii="Times New Roman" w:hAnsi="Times New Roman" w:cs="Times New Roman"/>
          <w:sz w:val="24"/>
          <w:szCs w:val="24"/>
        </w:rPr>
        <w:t xml:space="preserve"> </w:t>
      </w:r>
      <w:r w:rsidR="009851BF" w:rsidRPr="0088486F">
        <w:rPr>
          <w:rFonts w:ascii="Times New Roman" w:hAnsi="Times New Roman" w:cs="Times New Roman"/>
          <w:sz w:val="24"/>
          <w:szCs w:val="24"/>
        </w:rPr>
        <w:t>jao</w:t>
      </w:r>
      <w:r w:rsidR="00B35CCF" w:rsidRPr="0088486F">
        <w:rPr>
          <w:rFonts w:ascii="Times New Roman" w:hAnsi="Times New Roman" w:cs="Times New Roman"/>
          <w:sz w:val="24"/>
          <w:szCs w:val="24"/>
        </w:rPr>
        <w:t xml:space="preserve"> A </w:t>
      </w:r>
      <w:r w:rsidR="009851BF" w:rsidRPr="0088486F">
        <w:rPr>
          <w:rFonts w:ascii="Times New Roman" w:hAnsi="Times New Roman" w:cs="Times New Roman"/>
          <w:sz w:val="24"/>
          <w:szCs w:val="24"/>
        </w:rPr>
        <w:t>jaotise</w:t>
      </w:r>
      <w:r w:rsidR="009851BF">
        <w:rPr>
          <w:rFonts w:ascii="Times New Roman" w:hAnsi="Times New Roman" w:cs="Times New Roman"/>
          <w:sz w:val="24"/>
          <w:szCs w:val="24"/>
        </w:rPr>
        <w:t xml:space="preserve"> </w:t>
      </w:r>
      <w:r w:rsidR="00B35CCF" w:rsidRPr="004B6940">
        <w:rPr>
          <w:rFonts w:ascii="Times New Roman" w:hAnsi="Times New Roman" w:cs="Times New Roman"/>
          <w:sz w:val="24"/>
          <w:szCs w:val="24"/>
        </w:rPr>
        <w:t xml:space="preserve">punktis 5 nimetatud </w:t>
      </w:r>
      <w:r w:rsidR="00475DB8" w:rsidRPr="004B6940">
        <w:rPr>
          <w:rFonts w:ascii="Times New Roman" w:hAnsi="Times New Roman" w:cs="Times New Roman"/>
          <w:sz w:val="24"/>
          <w:szCs w:val="24"/>
        </w:rPr>
        <w:t>e-raha</w:t>
      </w:r>
      <w:r w:rsidR="006D1E62" w:rsidRPr="004B6940">
        <w:rPr>
          <w:rFonts w:ascii="Times New Roman" w:hAnsi="Times New Roman" w:cs="Times New Roman"/>
          <w:sz w:val="24"/>
          <w:szCs w:val="24"/>
        </w:rPr>
        <w:t>;</w:t>
      </w:r>
    </w:p>
    <w:p w14:paraId="7C1F778A" w14:textId="52D8BE03" w:rsidR="0007698B" w:rsidRPr="004B6940" w:rsidRDefault="001A1EB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2) keskpanga või muu keskse raha</w:t>
      </w:r>
      <w:r w:rsidR="007B048F" w:rsidRPr="004B6940">
        <w:rPr>
          <w:rFonts w:ascii="Times New Roman" w:hAnsi="Times New Roman" w:cs="Times New Roman"/>
          <w:sz w:val="24"/>
          <w:szCs w:val="24"/>
        </w:rPr>
        <w:t xml:space="preserve">asutuse </w:t>
      </w:r>
      <w:r w:rsidRPr="004B6940">
        <w:rPr>
          <w:rFonts w:ascii="Times New Roman" w:hAnsi="Times New Roman" w:cs="Times New Roman"/>
          <w:sz w:val="24"/>
          <w:szCs w:val="24"/>
        </w:rPr>
        <w:t xml:space="preserve">välja antud </w:t>
      </w:r>
      <w:r w:rsidR="007B048F" w:rsidRPr="004B6940">
        <w:rPr>
          <w:rFonts w:ascii="Times New Roman" w:hAnsi="Times New Roman" w:cs="Times New Roman"/>
          <w:sz w:val="24"/>
          <w:szCs w:val="24"/>
        </w:rPr>
        <w:t>digitaal</w:t>
      </w:r>
      <w:r w:rsidR="006D1E62" w:rsidRPr="004B6940">
        <w:rPr>
          <w:rFonts w:ascii="Times New Roman" w:hAnsi="Times New Roman" w:cs="Times New Roman"/>
          <w:sz w:val="24"/>
          <w:szCs w:val="24"/>
        </w:rPr>
        <w:t>ne</w:t>
      </w:r>
      <w:r w:rsidR="007B048F" w:rsidRPr="004B6940">
        <w:rPr>
          <w:rFonts w:ascii="Times New Roman" w:hAnsi="Times New Roman" w:cs="Times New Roman"/>
          <w:sz w:val="24"/>
          <w:szCs w:val="24"/>
        </w:rPr>
        <w:t xml:space="preserve"> usaldusraha</w:t>
      </w:r>
      <w:r w:rsidR="006D1E62" w:rsidRPr="004B6940">
        <w:rPr>
          <w:rFonts w:ascii="Times New Roman" w:hAnsi="Times New Roman" w:cs="Times New Roman"/>
          <w:sz w:val="24"/>
          <w:szCs w:val="24"/>
        </w:rPr>
        <w:t>;</w:t>
      </w:r>
    </w:p>
    <w:p w14:paraId="22BA549C" w14:textId="7FEFC879" w:rsidR="00EA62C1" w:rsidRPr="004B6940" w:rsidRDefault="00C740E6"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proofErr w:type="spellStart"/>
      <w:r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mille</w:t>
      </w:r>
      <w:r w:rsidR="000014EB" w:rsidRPr="004B6940">
        <w:rPr>
          <w:rFonts w:ascii="Times New Roman" w:hAnsi="Times New Roman" w:cs="Times New Roman"/>
          <w:sz w:val="24"/>
          <w:szCs w:val="24"/>
        </w:rPr>
        <w:t xml:space="preserve"> </w:t>
      </w:r>
      <w:r w:rsidR="009851BF">
        <w:rPr>
          <w:rFonts w:ascii="Times New Roman" w:hAnsi="Times New Roman" w:cs="Times New Roman"/>
          <w:sz w:val="24"/>
          <w:szCs w:val="24"/>
        </w:rPr>
        <w:t>puhul</w:t>
      </w:r>
      <w:r w:rsidR="000014EB" w:rsidRPr="004B6940">
        <w:rPr>
          <w:rFonts w:ascii="Times New Roman" w:hAnsi="Times New Roman" w:cs="Times New Roman"/>
          <w:sz w:val="24"/>
          <w:szCs w:val="24"/>
        </w:rPr>
        <w:t xml:space="preserve"> on </w:t>
      </w:r>
      <w:proofErr w:type="spellStart"/>
      <w:r w:rsidR="000014EB" w:rsidRPr="004B6940">
        <w:rPr>
          <w:rFonts w:ascii="Times New Roman" w:hAnsi="Times New Roman" w:cs="Times New Roman"/>
          <w:sz w:val="24"/>
          <w:szCs w:val="24"/>
        </w:rPr>
        <w:t>krüptovarateenuse</w:t>
      </w:r>
      <w:proofErr w:type="spellEnd"/>
      <w:r w:rsidR="000014EB" w:rsidRPr="004B6940">
        <w:rPr>
          <w:rFonts w:ascii="Times New Roman" w:hAnsi="Times New Roman" w:cs="Times New Roman"/>
          <w:sz w:val="24"/>
          <w:szCs w:val="24"/>
        </w:rPr>
        <w:t xml:space="preserve"> pakkuja usaldusväärselt kindlaks määranud, et seda ei saa kasutada maksevahendina ega investeerimiseks.</w:t>
      </w:r>
    </w:p>
    <w:p w14:paraId="540B093E" w14:textId="77777777" w:rsidR="00EA62C1" w:rsidRPr="004B6940" w:rsidRDefault="00EA62C1" w:rsidP="004B6940">
      <w:pPr>
        <w:spacing w:after="0" w:line="240" w:lineRule="auto"/>
        <w:jc w:val="both"/>
        <w:rPr>
          <w:rFonts w:ascii="Times New Roman" w:hAnsi="Times New Roman" w:cs="Times New Roman"/>
          <w:sz w:val="24"/>
          <w:szCs w:val="24"/>
        </w:rPr>
      </w:pPr>
    </w:p>
    <w:p w14:paraId="5553A447" w14:textId="28CC5C77" w:rsidR="00D6008E" w:rsidRPr="004B6940" w:rsidRDefault="00D6008E"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10</w:t>
      </w:r>
      <w:r w:rsidRPr="004B6940">
        <w:rPr>
          <w:rFonts w:ascii="Times New Roman" w:hAnsi="Times New Roman" w:cs="Times New Roman"/>
          <w:b/>
          <w:bCs/>
          <w:sz w:val="24"/>
          <w:szCs w:val="24"/>
        </w:rPr>
        <w:t>.</w:t>
      </w:r>
      <w:r w:rsidR="0094594B">
        <w:rPr>
          <w:rFonts w:ascii="Times New Roman" w:hAnsi="Times New Roman" w:cs="Times New Roman"/>
          <w:b/>
          <w:bCs/>
          <w:sz w:val="24"/>
          <w:szCs w:val="24"/>
        </w:rPr>
        <w:t xml:space="preserve"> </w:t>
      </w:r>
      <w:proofErr w:type="spellStart"/>
      <w:r w:rsidRPr="004B6940">
        <w:rPr>
          <w:rFonts w:ascii="Times New Roman" w:hAnsi="Times New Roman" w:cs="Times New Roman"/>
          <w:b/>
          <w:bCs/>
          <w:sz w:val="24"/>
          <w:szCs w:val="24"/>
        </w:rPr>
        <w:t>Krüptovara</w:t>
      </w:r>
      <w:proofErr w:type="spellEnd"/>
      <w:r w:rsidR="00432075" w:rsidRPr="004B6940">
        <w:rPr>
          <w:rFonts w:ascii="Times New Roman" w:hAnsi="Times New Roman" w:cs="Times New Roman"/>
          <w:b/>
          <w:bCs/>
          <w:sz w:val="24"/>
          <w:szCs w:val="24"/>
        </w:rPr>
        <w:t xml:space="preserve"> </w:t>
      </w:r>
      <w:r w:rsidRPr="004B6940">
        <w:rPr>
          <w:rFonts w:ascii="Times New Roman" w:hAnsi="Times New Roman" w:cs="Times New Roman"/>
          <w:b/>
          <w:bCs/>
          <w:sz w:val="24"/>
          <w:szCs w:val="24"/>
        </w:rPr>
        <w:t>teave</w:t>
      </w:r>
    </w:p>
    <w:p w14:paraId="7919D9FF" w14:textId="77777777" w:rsidR="008D20B4" w:rsidRPr="004B6940" w:rsidRDefault="008D20B4" w:rsidP="004B6940">
      <w:pPr>
        <w:spacing w:after="0" w:line="240" w:lineRule="auto"/>
        <w:jc w:val="both"/>
        <w:rPr>
          <w:rFonts w:ascii="Times New Roman" w:hAnsi="Times New Roman" w:cs="Times New Roman"/>
          <w:sz w:val="24"/>
          <w:szCs w:val="24"/>
        </w:rPr>
      </w:pPr>
    </w:p>
    <w:p w14:paraId="24721523" w14:textId="4369E178" w:rsidR="008D20B4" w:rsidRPr="004B6940" w:rsidRDefault="005432D1"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A85109" w:rsidRPr="004B6940">
        <w:rPr>
          <w:rFonts w:ascii="Times New Roman" w:hAnsi="Times New Roman" w:cs="Times New Roman"/>
          <w:sz w:val="24"/>
          <w:szCs w:val="24"/>
        </w:rPr>
        <w:t>Aruandlus</w:t>
      </w:r>
      <w:r w:rsidR="00DC6248" w:rsidRPr="004B6940">
        <w:rPr>
          <w:rFonts w:ascii="Times New Roman" w:hAnsi="Times New Roman" w:cs="Times New Roman"/>
          <w:sz w:val="24"/>
          <w:szCs w:val="24"/>
        </w:rPr>
        <w:t>kohustuse</w:t>
      </w:r>
      <w:r w:rsidR="00A85109" w:rsidRPr="004B6940">
        <w:rPr>
          <w:rFonts w:ascii="Times New Roman" w:hAnsi="Times New Roman" w:cs="Times New Roman"/>
          <w:sz w:val="24"/>
          <w:szCs w:val="24"/>
        </w:rPr>
        <w:t xml:space="preserve">ga hõlmatud </w:t>
      </w:r>
      <w:proofErr w:type="spellStart"/>
      <w:r w:rsidR="00A85109" w:rsidRPr="004B6940">
        <w:rPr>
          <w:rFonts w:ascii="Times New Roman" w:hAnsi="Times New Roman" w:cs="Times New Roman"/>
          <w:sz w:val="24"/>
          <w:szCs w:val="24"/>
        </w:rPr>
        <w:t>k</w:t>
      </w:r>
      <w:r w:rsidR="0001271E" w:rsidRPr="004B6940">
        <w:rPr>
          <w:rFonts w:ascii="Times New Roman" w:hAnsi="Times New Roman" w:cs="Times New Roman"/>
          <w:sz w:val="24"/>
          <w:szCs w:val="24"/>
        </w:rPr>
        <w:t>rüptovara</w:t>
      </w:r>
      <w:proofErr w:type="spellEnd"/>
      <w:r w:rsidR="0001271E" w:rsidRPr="004B6940">
        <w:rPr>
          <w:rFonts w:ascii="Times New Roman" w:hAnsi="Times New Roman" w:cs="Times New Roman"/>
          <w:sz w:val="24"/>
          <w:szCs w:val="24"/>
        </w:rPr>
        <w:t xml:space="preserve"> teave käesoleva peatüki tähenduses on </w:t>
      </w:r>
      <w:proofErr w:type="spellStart"/>
      <w:r w:rsidR="00835E79" w:rsidRPr="004B6940">
        <w:rPr>
          <w:rFonts w:ascii="Times New Roman" w:hAnsi="Times New Roman" w:cs="Times New Roman"/>
          <w:sz w:val="24"/>
          <w:szCs w:val="24"/>
        </w:rPr>
        <w:t>krüptovarateenuste</w:t>
      </w:r>
      <w:proofErr w:type="spellEnd"/>
      <w:r w:rsidR="00835E79" w:rsidRPr="004B6940">
        <w:rPr>
          <w:rFonts w:ascii="Times New Roman" w:hAnsi="Times New Roman" w:cs="Times New Roman"/>
          <w:sz w:val="24"/>
          <w:szCs w:val="24"/>
        </w:rPr>
        <w:t xml:space="preserve"> osutamisega</w:t>
      </w:r>
      <w:r w:rsidR="0001271E" w:rsidRPr="004B6940">
        <w:rPr>
          <w:rFonts w:ascii="Times New Roman" w:hAnsi="Times New Roman" w:cs="Times New Roman"/>
          <w:sz w:val="24"/>
          <w:szCs w:val="24"/>
        </w:rPr>
        <w:t xml:space="preserve"> seo</w:t>
      </w:r>
      <w:r w:rsidR="0094594B">
        <w:rPr>
          <w:rFonts w:ascii="Times New Roman" w:hAnsi="Times New Roman" w:cs="Times New Roman"/>
          <w:sz w:val="24"/>
          <w:szCs w:val="24"/>
        </w:rPr>
        <w:t>tud</w:t>
      </w:r>
      <w:r w:rsidR="0001271E" w:rsidRPr="004B6940">
        <w:rPr>
          <w:rFonts w:ascii="Times New Roman" w:hAnsi="Times New Roman" w:cs="Times New Roman"/>
          <w:sz w:val="24"/>
          <w:szCs w:val="24"/>
        </w:rPr>
        <w:t xml:space="preserve"> aruandekohustusliku </w:t>
      </w:r>
      <w:proofErr w:type="spellStart"/>
      <w:r w:rsidR="00835E79" w:rsidRPr="004B6940">
        <w:rPr>
          <w:rFonts w:ascii="Times New Roman" w:hAnsi="Times New Roman" w:cs="Times New Roman"/>
          <w:sz w:val="24"/>
          <w:szCs w:val="24"/>
        </w:rPr>
        <w:t>k</w:t>
      </w:r>
      <w:r w:rsidR="00AD59C0" w:rsidRPr="004B6940">
        <w:rPr>
          <w:rFonts w:ascii="Times New Roman" w:hAnsi="Times New Roman" w:cs="Times New Roman"/>
          <w:sz w:val="24"/>
          <w:szCs w:val="24"/>
        </w:rPr>
        <w:t>rüptovarateenuse</w:t>
      </w:r>
      <w:proofErr w:type="spellEnd"/>
      <w:r w:rsidR="00FB4BE1">
        <w:rPr>
          <w:rFonts w:ascii="Times New Roman" w:hAnsi="Times New Roman" w:cs="Times New Roman"/>
          <w:sz w:val="24"/>
          <w:szCs w:val="24"/>
        </w:rPr>
        <w:t xml:space="preserve"> </w:t>
      </w:r>
      <w:r w:rsidR="00AD59C0" w:rsidRPr="004B6940">
        <w:rPr>
          <w:rFonts w:ascii="Times New Roman" w:hAnsi="Times New Roman" w:cs="Times New Roman"/>
          <w:sz w:val="24"/>
          <w:szCs w:val="24"/>
        </w:rPr>
        <w:t>osutaja</w:t>
      </w:r>
      <w:r w:rsidR="0001271E" w:rsidRPr="004B6940">
        <w:rPr>
          <w:rFonts w:ascii="Times New Roman" w:hAnsi="Times New Roman" w:cs="Times New Roman"/>
          <w:sz w:val="24"/>
          <w:szCs w:val="24"/>
        </w:rPr>
        <w:t xml:space="preserve"> </w:t>
      </w:r>
      <w:ins w:id="13" w:author="Katariina Kärsten - JUSTDIGI" w:date="2025-09-24T14:14:00Z" w16du:dateUtc="2025-09-24T11:14:00Z">
        <w:r w:rsidR="007772C8">
          <w:rPr>
            <w:rFonts w:ascii="Times New Roman" w:hAnsi="Times New Roman" w:cs="Times New Roman"/>
            <w:sz w:val="24"/>
            <w:szCs w:val="24"/>
          </w:rPr>
          <w:t xml:space="preserve">nõukogu </w:t>
        </w:r>
      </w:ins>
      <w:r w:rsidR="0038631A" w:rsidRPr="004B6940">
        <w:rPr>
          <w:rFonts w:ascii="Times New Roman" w:hAnsi="Times New Roman" w:cs="Times New Roman"/>
          <w:sz w:val="24"/>
          <w:szCs w:val="24"/>
        </w:rPr>
        <w:t xml:space="preserve">direktiivi </w:t>
      </w:r>
      <w:ins w:id="14" w:author="Katariina Kärsten - JUSTDIGI" w:date="2025-09-24T14:14:00Z" w16du:dateUtc="2025-09-24T11:14:00Z">
        <w:r w:rsidR="004A50C3">
          <w:rPr>
            <w:rFonts w:ascii="Times New Roman" w:hAnsi="Times New Roman" w:cs="Times New Roman"/>
            <w:sz w:val="24"/>
            <w:szCs w:val="24"/>
          </w:rPr>
          <w:t xml:space="preserve">2011/16/EL </w:t>
        </w:r>
      </w:ins>
      <w:ins w:id="15" w:author="Katariina Kärsten - JUSTDIGI" w:date="2025-09-24T14:06:00Z" w16du:dateUtc="2025-09-24T11:06:00Z">
        <w:r w:rsidR="00E73086">
          <w:rPr>
            <w:rFonts w:ascii="Times New Roman" w:hAnsi="Times New Roman" w:cs="Times New Roman"/>
            <w:sz w:val="24"/>
            <w:szCs w:val="24"/>
          </w:rPr>
          <w:t xml:space="preserve">VI </w:t>
        </w:r>
      </w:ins>
      <w:r w:rsidR="0038631A" w:rsidRPr="004B6940">
        <w:rPr>
          <w:rFonts w:ascii="Times New Roman" w:hAnsi="Times New Roman" w:cs="Times New Roman"/>
          <w:sz w:val="24"/>
          <w:szCs w:val="24"/>
        </w:rPr>
        <w:t xml:space="preserve">lisa </w:t>
      </w:r>
      <w:del w:id="16" w:author="Katariina Kärsten - JUSTDIGI" w:date="2025-09-24T14:07:00Z" w16du:dateUtc="2025-09-24T11:07:00Z">
        <w:r w:rsidR="00A321A6" w:rsidDel="00E73086">
          <w:rPr>
            <w:rFonts w:ascii="Times New Roman" w:hAnsi="Times New Roman" w:cs="Times New Roman"/>
            <w:sz w:val="24"/>
            <w:szCs w:val="24"/>
          </w:rPr>
          <w:delText xml:space="preserve">6 </w:delText>
        </w:r>
      </w:del>
      <w:del w:id="17" w:author="Katariina Kärsten - JUSTDIGI" w:date="2025-09-24T17:02:00Z" w16du:dateUtc="2025-09-24T14:02:00Z">
        <w:r w:rsidR="00A321A6" w:rsidDel="001210CD">
          <w:rPr>
            <w:rFonts w:ascii="Times New Roman" w:hAnsi="Times New Roman" w:cs="Times New Roman"/>
            <w:sz w:val="24"/>
            <w:szCs w:val="24"/>
          </w:rPr>
          <w:delText>2.</w:delText>
        </w:r>
      </w:del>
      <w:ins w:id="18" w:author="Katariina Kärsten - JUSTDIGI" w:date="2025-09-24T17:02:00Z" w16du:dateUtc="2025-09-24T14:02:00Z">
        <w:r w:rsidR="00BF7751">
          <w:rPr>
            <w:rFonts w:ascii="Times New Roman" w:hAnsi="Times New Roman" w:cs="Times New Roman"/>
            <w:sz w:val="24"/>
            <w:szCs w:val="24"/>
          </w:rPr>
          <w:t xml:space="preserve"> II</w:t>
        </w:r>
      </w:ins>
      <w:r w:rsidR="000E6BA0" w:rsidRPr="004B6940">
        <w:rPr>
          <w:rFonts w:ascii="Times New Roman" w:hAnsi="Times New Roman" w:cs="Times New Roman"/>
          <w:sz w:val="24"/>
          <w:szCs w:val="24"/>
        </w:rPr>
        <w:t xml:space="preserve"> jaos sätestatud </w:t>
      </w:r>
      <w:commentRangeStart w:id="19"/>
      <w:r w:rsidR="000E6BA0" w:rsidRPr="004B6940">
        <w:rPr>
          <w:rFonts w:ascii="Times New Roman" w:hAnsi="Times New Roman" w:cs="Times New Roman"/>
          <w:sz w:val="24"/>
          <w:szCs w:val="24"/>
        </w:rPr>
        <w:t>aruandlus</w:t>
      </w:r>
      <w:del w:id="20" w:author="Katariina Kärsten - JUSTDIGI" w:date="2025-09-24T16:32:00Z" w16du:dateUtc="2025-09-24T13:32:00Z">
        <w:r w:rsidR="000E6BA0" w:rsidRPr="004B6940" w:rsidDel="00D87F3A">
          <w:rPr>
            <w:rFonts w:ascii="Times New Roman" w:hAnsi="Times New Roman" w:cs="Times New Roman"/>
            <w:sz w:val="24"/>
            <w:szCs w:val="24"/>
          </w:rPr>
          <w:delText>reeglite</w:delText>
        </w:r>
      </w:del>
      <w:ins w:id="21" w:author="Katariina Kärsten - JUSTDIGI" w:date="2025-09-24T16:32:00Z" w16du:dateUtc="2025-09-24T13:32:00Z">
        <w:r w:rsidR="00D87F3A">
          <w:rPr>
            <w:rFonts w:ascii="Times New Roman" w:hAnsi="Times New Roman" w:cs="Times New Roman"/>
            <w:sz w:val="24"/>
            <w:szCs w:val="24"/>
          </w:rPr>
          <w:t>nõuete</w:t>
        </w:r>
      </w:ins>
      <w:r w:rsidR="000E6BA0" w:rsidRPr="004B6940">
        <w:rPr>
          <w:rFonts w:ascii="Times New Roman" w:hAnsi="Times New Roman" w:cs="Times New Roman"/>
          <w:sz w:val="24"/>
          <w:szCs w:val="24"/>
        </w:rPr>
        <w:t xml:space="preserve"> </w:t>
      </w:r>
      <w:commentRangeEnd w:id="19"/>
      <w:r w:rsidR="00CB5691">
        <w:rPr>
          <w:rStyle w:val="Kommentaariviide"/>
        </w:rPr>
        <w:commentReference w:id="19"/>
      </w:r>
      <w:r w:rsidR="000E6BA0" w:rsidRPr="004B6940">
        <w:rPr>
          <w:rFonts w:ascii="Times New Roman" w:hAnsi="Times New Roman" w:cs="Times New Roman"/>
          <w:sz w:val="24"/>
          <w:szCs w:val="24"/>
        </w:rPr>
        <w:t xml:space="preserve">kohaselt </w:t>
      </w:r>
      <w:r w:rsidR="0001271E" w:rsidRPr="004B6940">
        <w:rPr>
          <w:rFonts w:ascii="Times New Roman" w:hAnsi="Times New Roman" w:cs="Times New Roman"/>
          <w:sz w:val="24"/>
          <w:szCs w:val="24"/>
        </w:rPr>
        <w:t xml:space="preserve">maksuhaldurile esitatav </w:t>
      </w:r>
      <w:ins w:id="22" w:author="Katariina Kärsten - JUSTDIGI" w:date="2025-09-24T14:14:00Z" w16du:dateUtc="2025-09-24T11:14:00Z">
        <w:r w:rsidR="004A50C3">
          <w:rPr>
            <w:rFonts w:ascii="Times New Roman" w:hAnsi="Times New Roman" w:cs="Times New Roman"/>
            <w:sz w:val="24"/>
            <w:szCs w:val="24"/>
          </w:rPr>
          <w:t xml:space="preserve">sama </w:t>
        </w:r>
      </w:ins>
      <w:r w:rsidR="0001271E" w:rsidRPr="004B6940">
        <w:rPr>
          <w:rFonts w:ascii="Times New Roman" w:hAnsi="Times New Roman" w:cs="Times New Roman"/>
          <w:sz w:val="24"/>
          <w:szCs w:val="24"/>
        </w:rPr>
        <w:t>direktiivi artikli 8</w:t>
      </w:r>
      <w:r w:rsidR="005B7EFF" w:rsidRPr="004B6940">
        <w:rPr>
          <w:rFonts w:ascii="Times New Roman" w:hAnsi="Times New Roman" w:cs="Times New Roman"/>
          <w:sz w:val="24"/>
          <w:szCs w:val="24"/>
        </w:rPr>
        <w:t>ad</w:t>
      </w:r>
      <w:r w:rsidR="0001271E" w:rsidRPr="004B6940">
        <w:rPr>
          <w:rFonts w:ascii="Times New Roman" w:hAnsi="Times New Roman" w:cs="Times New Roman"/>
          <w:sz w:val="24"/>
          <w:szCs w:val="24"/>
        </w:rPr>
        <w:t xml:space="preserve"> lõikes 3 nimetatud teave</w:t>
      </w:r>
      <w:r w:rsidR="001A178D" w:rsidRPr="004B6940">
        <w:rPr>
          <w:rFonts w:ascii="Times New Roman" w:hAnsi="Times New Roman" w:cs="Times New Roman"/>
          <w:sz w:val="24"/>
          <w:szCs w:val="24"/>
        </w:rPr>
        <w:t xml:space="preserve"> aruandekohustusega hõlmatud </w:t>
      </w:r>
      <w:proofErr w:type="spellStart"/>
      <w:r w:rsidR="001A178D" w:rsidRPr="004B6940">
        <w:rPr>
          <w:rFonts w:ascii="Times New Roman" w:hAnsi="Times New Roman" w:cs="Times New Roman"/>
          <w:sz w:val="24"/>
          <w:szCs w:val="24"/>
        </w:rPr>
        <w:t>krüptovara</w:t>
      </w:r>
      <w:proofErr w:type="spellEnd"/>
      <w:r w:rsidR="001A178D" w:rsidRPr="004B6940">
        <w:rPr>
          <w:rFonts w:ascii="Times New Roman" w:hAnsi="Times New Roman" w:cs="Times New Roman"/>
          <w:sz w:val="24"/>
          <w:szCs w:val="24"/>
        </w:rPr>
        <w:t xml:space="preserve"> kasutajate</w:t>
      </w:r>
      <w:ins w:id="23" w:author="Katariina Kärsten - JUSTDIGI" w:date="2025-09-24T14:07:00Z" w16du:dateUtc="2025-09-24T11:07:00Z">
        <w:r w:rsidR="00C04D92">
          <w:rPr>
            <w:rFonts w:ascii="Times New Roman" w:hAnsi="Times New Roman" w:cs="Times New Roman"/>
            <w:sz w:val="24"/>
            <w:szCs w:val="24"/>
          </w:rPr>
          <w:t>,</w:t>
        </w:r>
      </w:ins>
      <w:r w:rsidR="001A178D" w:rsidRPr="004B6940">
        <w:rPr>
          <w:rFonts w:ascii="Times New Roman" w:hAnsi="Times New Roman" w:cs="Times New Roman"/>
          <w:sz w:val="24"/>
          <w:szCs w:val="24"/>
        </w:rPr>
        <w:t xml:space="preserve"> </w:t>
      </w:r>
      <w:del w:id="24" w:author="Katariina Kärsten - JUSTDIGI" w:date="2025-09-24T14:08:00Z" w16du:dateUtc="2025-09-24T11:08:00Z">
        <w:r w:rsidR="00B15F46" w:rsidRPr="004B6940" w:rsidDel="00435BC2">
          <w:rPr>
            <w:rFonts w:ascii="Times New Roman" w:hAnsi="Times New Roman" w:cs="Times New Roman"/>
            <w:sz w:val="24"/>
            <w:szCs w:val="24"/>
          </w:rPr>
          <w:delText xml:space="preserve">ja </w:delText>
        </w:r>
      </w:del>
      <w:r w:rsidR="00B15F46" w:rsidRPr="004B6940">
        <w:rPr>
          <w:rFonts w:ascii="Times New Roman" w:hAnsi="Times New Roman" w:cs="Times New Roman"/>
          <w:sz w:val="24"/>
          <w:szCs w:val="24"/>
        </w:rPr>
        <w:t>kontrollivate isikute</w:t>
      </w:r>
      <w:r w:rsidR="00657858" w:rsidRPr="004B6940">
        <w:rPr>
          <w:rFonts w:ascii="Times New Roman" w:hAnsi="Times New Roman" w:cs="Times New Roman"/>
          <w:sz w:val="24"/>
          <w:szCs w:val="24"/>
        </w:rPr>
        <w:t xml:space="preserve"> </w:t>
      </w:r>
      <w:del w:id="25" w:author="Katariina Kärsten - JUSTDIGI" w:date="2025-09-24T14:08:00Z" w16du:dateUtc="2025-09-24T11:08:00Z">
        <w:r w:rsidR="00657858" w:rsidRPr="004B6940" w:rsidDel="00435BC2">
          <w:rPr>
            <w:rFonts w:ascii="Times New Roman" w:hAnsi="Times New Roman" w:cs="Times New Roman"/>
            <w:sz w:val="24"/>
            <w:szCs w:val="24"/>
          </w:rPr>
          <w:delText xml:space="preserve">ning </w:delText>
        </w:r>
      </w:del>
      <w:ins w:id="26" w:author="Katariina Kärsten - JUSTDIGI" w:date="2025-09-24T14:08:00Z" w16du:dateUtc="2025-09-24T11:08:00Z">
        <w:r w:rsidR="00435BC2">
          <w:rPr>
            <w:rFonts w:ascii="Times New Roman" w:hAnsi="Times New Roman" w:cs="Times New Roman"/>
            <w:sz w:val="24"/>
            <w:szCs w:val="24"/>
          </w:rPr>
          <w:t xml:space="preserve">ja </w:t>
        </w:r>
      </w:ins>
      <w:r w:rsidR="00657858" w:rsidRPr="004B6940">
        <w:rPr>
          <w:rFonts w:ascii="Times New Roman" w:hAnsi="Times New Roman" w:cs="Times New Roman"/>
          <w:sz w:val="24"/>
          <w:szCs w:val="24"/>
        </w:rPr>
        <w:t xml:space="preserve">aruandekohustusega hõlmatud </w:t>
      </w:r>
      <w:proofErr w:type="spellStart"/>
      <w:r w:rsidR="00657858" w:rsidRPr="004B6940">
        <w:rPr>
          <w:rFonts w:ascii="Times New Roman" w:hAnsi="Times New Roman" w:cs="Times New Roman"/>
          <w:sz w:val="24"/>
          <w:szCs w:val="24"/>
        </w:rPr>
        <w:t>krüptovara</w:t>
      </w:r>
      <w:proofErr w:type="spellEnd"/>
      <w:r w:rsidR="00657858" w:rsidRPr="004B6940">
        <w:rPr>
          <w:rFonts w:ascii="Times New Roman" w:hAnsi="Times New Roman" w:cs="Times New Roman"/>
          <w:sz w:val="24"/>
          <w:szCs w:val="24"/>
        </w:rPr>
        <w:t xml:space="preserve"> tehingute kohta</w:t>
      </w:r>
      <w:r w:rsidR="0001271E" w:rsidRPr="004B6940">
        <w:rPr>
          <w:rFonts w:ascii="Times New Roman" w:hAnsi="Times New Roman" w:cs="Times New Roman"/>
          <w:sz w:val="24"/>
          <w:szCs w:val="24"/>
        </w:rPr>
        <w:t>.</w:t>
      </w:r>
    </w:p>
    <w:p w14:paraId="1E5334B3" w14:textId="77777777" w:rsidR="005432D1" w:rsidRPr="004B6940" w:rsidRDefault="005432D1" w:rsidP="004B6940">
      <w:pPr>
        <w:spacing w:after="0" w:line="240" w:lineRule="auto"/>
        <w:jc w:val="both"/>
        <w:rPr>
          <w:rFonts w:ascii="Times New Roman" w:hAnsi="Times New Roman" w:cs="Times New Roman"/>
          <w:sz w:val="24"/>
          <w:szCs w:val="24"/>
        </w:rPr>
      </w:pPr>
    </w:p>
    <w:p w14:paraId="48A364DA" w14:textId="2EB4D864" w:rsidR="00752340" w:rsidRPr="004B6940" w:rsidRDefault="00752340"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proofErr w:type="spellStart"/>
      <w:r w:rsidR="00AE5989" w:rsidRPr="004B6940">
        <w:rPr>
          <w:rFonts w:ascii="Times New Roman" w:hAnsi="Times New Roman" w:cs="Times New Roman"/>
          <w:sz w:val="24"/>
          <w:szCs w:val="24"/>
        </w:rPr>
        <w:t>Krüptovara</w:t>
      </w:r>
      <w:proofErr w:type="spellEnd"/>
      <w:r w:rsidR="00AE5989" w:rsidRPr="004B6940">
        <w:rPr>
          <w:rFonts w:ascii="Times New Roman" w:hAnsi="Times New Roman" w:cs="Times New Roman"/>
          <w:sz w:val="24"/>
          <w:szCs w:val="24"/>
        </w:rPr>
        <w:t xml:space="preserve"> tehingud on</w:t>
      </w:r>
      <w:r w:rsidRPr="004B6940">
        <w:rPr>
          <w:rFonts w:ascii="Times New Roman" w:hAnsi="Times New Roman" w:cs="Times New Roman"/>
          <w:sz w:val="24"/>
          <w:szCs w:val="24"/>
        </w:rPr>
        <w:t xml:space="preserve"> </w:t>
      </w:r>
      <w:ins w:id="27" w:author="Katariina Kärsten - JUSTDIGI" w:date="2025-09-24T14:14:00Z" w16du:dateUtc="2025-09-24T11:14:00Z">
        <w:r w:rsidR="004A50C3">
          <w:rPr>
            <w:rFonts w:ascii="Times New Roman" w:hAnsi="Times New Roman" w:cs="Times New Roman"/>
            <w:sz w:val="24"/>
            <w:szCs w:val="24"/>
          </w:rPr>
          <w:t xml:space="preserve">nõukogu </w:t>
        </w:r>
      </w:ins>
      <w:r w:rsidRPr="004B6940">
        <w:rPr>
          <w:rFonts w:ascii="Times New Roman" w:hAnsi="Times New Roman" w:cs="Times New Roman"/>
          <w:sz w:val="24"/>
          <w:szCs w:val="24"/>
        </w:rPr>
        <w:t>direktiivi</w:t>
      </w:r>
      <w:ins w:id="28" w:author="Katariina Kärsten - JUSTDIGI" w:date="2025-09-24T14:14:00Z" w16du:dateUtc="2025-09-24T11:14:00Z">
        <w:r w:rsidR="004A50C3">
          <w:rPr>
            <w:rFonts w:ascii="Times New Roman" w:hAnsi="Times New Roman" w:cs="Times New Roman"/>
            <w:sz w:val="24"/>
            <w:szCs w:val="24"/>
          </w:rPr>
          <w:t xml:space="preserve"> 2011/16/EL</w:t>
        </w:r>
        <w:commentRangeStart w:id="29"/>
        <w:commentRangeEnd w:id="29"/>
        <w:r w:rsidR="004A50C3">
          <w:rPr>
            <w:rStyle w:val="Kommentaariviide"/>
          </w:rPr>
          <w:commentReference w:id="29"/>
        </w:r>
      </w:ins>
      <w:r w:rsidRPr="004B6940">
        <w:rPr>
          <w:rFonts w:ascii="Times New Roman" w:hAnsi="Times New Roman" w:cs="Times New Roman"/>
          <w:sz w:val="24"/>
          <w:szCs w:val="24"/>
        </w:rPr>
        <w:t> </w:t>
      </w:r>
      <w:ins w:id="30" w:author="Katariina Kärsten - JUSTDIGI" w:date="2025-09-24T14:11:00Z" w16du:dateUtc="2025-09-24T11:11:00Z">
        <w:r w:rsidR="005A6AD8">
          <w:rPr>
            <w:rFonts w:ascii="Times New Roman" w:hAnsi="Times New Roman" w:cs="Times New Roman"/>
            <w:sz w:val="24"/>
            <w:szCs w:val="24"/>
          </w:rPr>
          <w:t xml:space="preserve">VI </w:t>
        </w:r>
      </w:ins>
      <w:r w:rsidRPr="004B6940">
        <w:rPr>
          <w:rFonts w:ascii="Times New Roman" w:hAnsi="Times New Roman" w:cs="Times New Roman"/>
          <w:sz w:val="24"/>
          <w:szCs w:val="24"/>
        </w:rPr>
        <w:t xml:space="preserve">lisa </w:t>
      </w:r>
      <w:del w:id="31" w:author="Katariina Kärsten - JUSTDIGI" w:date="2025-09-24T15:11:00Z" w16du:dateUtc="2025-09-24T12:11:00Z">
        <w:r w:rsidR="00A321A6" w:rsidDel="00495905">
          <w:rPr>
            <w:rFonts w:ascii="Times New Roman" w:hAnsi="Times New Roman" w:cs="Times New Roman"/>
            <w:sz w:val="24"/>
            <w:szCs w:val="24"/>
          </w:rPr>
          <w:delText>6</w:delText>
        </w:r>
        <w:r w:rsidR="00A321A6" w:rsidDel="005A6FC8">
          <w:rPr>
            <w:rFonts w:ascii="Times New Roman" w:hAnsi="Times New Roman" w:cs="Times New Roman"/>
            <w:sz w:val="24"/>
            <w:szCs w:val="24"/>
          </w:rPr>
          <w:delText xml:space="preserve"> </w:delText>
        </w:r>
      </w:del>
      <w:del w:id="32" w:author="Katariina Kärsten - JUSTDIGI" w:date="2025-09-24T17:02:00Z" w16du:dateUtc="2025-09-24T14:02:00Z">
        <w:r w:rsidR="00A321A6" w:rsidDel="00BF7751">
          <w:rPr>
            <w:rFonts w:ascii="Times New Roman" w:hAnsi="Times New Roman" w:cs="Times New Roman"/>
            <w:sz w:val="24"/>
            <w:szCs w:val="24"/>
          </w:rPr>
          <w:delText>4.</w:delText>
        </w:r>
      </w:del>
      <w:ins w:id="33" w:author="Katariina Kärsten - JUSTDIGI" w:date="2025-09-24T17:02:00Z" w16du:dateUtc="2025-09-24T14:02:00Z">
        <w:r w:rsidR="00BF7751">
          <w:rPr>
            <w:rFonts w:ascii="Times New Roman" w:hAnsi="Times New Roman" w:cs="Times New Roman"/>
            <w:sz w:val="24"/>
            <w:szCs w:val="24"/>
          </w:rPr>
          <w:t>IV</w:t>
        </w:r>
      </w:ins>
      <w:r w:rsidR="00A321A6">
        <w:rPr>
          <w:rFonts w:ascii="Times New Roman" w:hAnsi="Times New Roman" w:cs="Times New Roman"/>
          <w:sz w:val="24"/>
          <w:szCs w:val="24"/>
        </w:rPr>
        <w:t xml:space="preserve"> jao </w:t>
      </w:r>
      <w:r w:rsidRPr="004B6940">
        <w:rPr>
          <w:rFonts w:ascii="Times New Roman" w:hAnsi="Times New Roman" w:cs="Times New Roman"/>
          <w:sz w:val="24"/>
          <w:szCs w:val="24"/>
        </w:rPr>
        <w:t xml:space="preserve">C jaotises nimetatud </w:t>
      </w:r>
      <w:r w:rsidR="00DC6248" w:rsidRPr="004B6940">
        <w:rPr>
          <w:rFonts w:ascii="Times New Roman" w:hAnsi="Times New Roman" w:cs="Times New Roman"/>
          <w:sz w:val="24"/>
          <w:szCs w:val="24"/>
        </w:rPr>
        <w:t xml:space="preserve">aruandluskohustusega hõlmatud </w:t>
      </w:r>
      <w:proofErr w:type="spellStart"/>
      <w:r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xml:space="preserve"> vahetamise ja ülekandmise tehingu</w:t>
      </w:r>
      <w:r w:rsidR="006C0434" w:rsidRPr="004B6940">
        <w:rPr>
          <w:rFonts w:ascii="Times New Roman" w:hAnsi="Times New Roman" w:cs="Times New Roman"/>
          <w:sz w:val="24"/>
          <w:szCs w:val="24"/>
        </w:rPr>
        <w:t xml:space="preserve">d ning </w:t>
      </w:r>
      <w:proofErr w:type="spellStart"/>
      <w:r w:rsidRPr="004B6940">
        <w:rPr>
          <w:rFonts w:ascii="Times New Roman" w:hAnsi="Times New Roman" w:cs="Times New Roman"/>
          <w:sz w:val="24"/>
          <w:szCs w:val="24"/>
        </w:rPr>
        <w:t>krüptovaraga</w:t>
      </w:r>
      <w:proofErr w:type="spellEnd"/>
      <w:r w:rsidRPr="004B6940">
        <w:rPr>
          <w:rFonts w:ascii="Times New Roman" w:hAnsi="Times New Roman" w:cs="Times New Roman"/>
          <w:sz w:val="24"/>
          <w:szCs w:val="24"/>
        </w:rPr>
        <w:t xml:space="preserve"> kaupade ja teenuste eest tasumise tehingud, mille väärtus ületab 50 000 USA dollarit.</w:t>
      </w:r>
    </w:p>
    <w:p w14:paraId="0B1891F0" w14:textId="77777777" w:rsidR="00752340" w:rsidRPr="004B6940" w:rsidRDefault="00752340" w:rsidP="004B6940">
      <w:pPr>
        <w:spacing w:after="0" w:line="240" w:lineRule="auto"/>
        <w:jc w:val="both"/>
        <w:rPr>
          <w:rFonts w:ascii="Times New Roman" w:hAnsi="Times New Roman" w:cs="Times New Roman"/>
          <w:sz w:val="24"/>
          <w:szCs w:val="24"/>
        </w:rPr>
      </w:pPr>
    </w:p>
    <w:p w14:paraId="14E31608" w14:textId="4B04EB27" w:rsidR="005432D1" w:rsidRPr="004B6940" w:rsidRDefault="005432D1" w:rsidP="004B6940">
      <w:pPr>
        <w:spacing w:after="0" w:line="240" w:lineRule="auto"/>
        <w:jc w:val="both"/>
        <w:rPr>
          <w:rFonts w:ascii="Times New Roman" w:hAnsi="Times New Roman" w:cs="Times New Roman"/>
          <w:sz w:val="24"/>
          <w:szCs w:val="24"/>
        </w:rPr>
      </w:pPr>
      <w:commentRangeStart w:id="34"/>
      <w:r w:rsidRPr="004B6940">
        <w:rPr>
          <w:rFonts w:ascii="Times New Roman" w:hAnsi="Times New Roman" w:cs="Times New Roman"/>
          <w:sz w:val="24"/>
          <w:szCs w:val="24"/>
        </w:rPr>
        <w:t>(</w:t>
      </w:r>
      <w:r w:rsidR="006A235E" w:rsidRPr="004B6940">
        <w:rPr>
          <w:rFonts w:ascii="Times New Roman" w:hAnsi="Times New Roman" w:cs="Times New Roman"/>
          <w:sz w:val="24"/>
          <w:szCs w:val="24"/>
        </w:rPr>
        <w:t>2</w:t>
      </w:r>
      <w:r w:rsidRPr="004B6940">
        <w:rPr>
          <w:rFonts w:ascii="Times New Roman" w:hAnsi="Times New Roman" w:cs="Times New Roman"/>
          <w:sz w:val="24"/>
          <w:szCs w:val="24"/>
        </w:rPr>
        <w:t xml:space="preserve">) </w:t>
      </w:r>
      <w:proofErr w:type="spellStart"/>
      <w:r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xml:space="preserve"> teave võib olla hõlmatud teabevahetusega.</w:t>
      </w:r>
      <w:commentRangeEnd w:id="34"/>
      <w:r w:rsidR="009C202E">
        <w:rPr>
          <w:rStyle w:val="Kommentaariviide"/>
        </w:rPr>
        <w:commentReference w:id="34"/>
      </w:r>
    </w:p>
    <w:p w14:paraId="6E927F14" w14:textId="77777777" w:rsidR="00F66579" w:rsidRPr="004B6940" w:rsidRDefault="00F66579" w:rsidP="004B6940">
      <w:pPr>
        <w:spacing w:after="0" w:line="240" w:lineRule="auto"/>
        <w:jc w:val="both"/>
        <w:rPr>
          <w:rFonts w:ascii="Times New Roman" w:hAnsi="Times New Roman" w:cs="Times New Roman"/>
          <w:sz w:val="24"/>
          <w:szCs w:val="24"/>
        </w:rPr>
      </w:pPr>
    </w:p>
    <w:p w14:paraId="6DD577AC" w14:textId="2D67948B" w:rsidR="00054698" w:rsidRPr="004B6940" w:rsidRDefault="00054698"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6A235E" w:rsidRPr="004B6940">
        <w:rPr>
          <w:rFonts w:ascii="Times New Roman" w:hAnsi="Times New Roman" w:cs="Times New Roman"/>
          <w:sz w:val="24"/>
          <w:szCs w:val="24"/>
        </w:rPr>
        <w:t>3</w:t>
      </w:r>
      <w:r w:rsidRPr="004B6940">
        <w:rPr>
          <w:rFonts w:ascii="Times New Roman" w:hAnsi="Times New Roman" w:cs="Times New Roman"/>
          <w:sz w:val="24"/>
          <w:szCs w:val="24"/>
        </w:rPr>
        <w:t xml:space="preserve">) </w:t>
      </w:r>
      <w:proofErr w:type="spellStart"/>
      <w:r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xml:space="preserve"> teabe deklaratsioonide vormid ning deklaratsioonide esitamise ja täitmise korra kehtestab valdkonna eest vastutav minister määrusega.</w:t>
      </w:r>
      <w:r w:rsidR="007F54F7" w:rsidRPr="004B6940">
        <w:rPr>
          <w:rFonts w:ascii="Times New Roman" w:hAnsi="Times New Roman" w:cs="Times New Roman"/>
          <w:sz w:val="24"/>
          <w:szCs w:val="24"/>
        </w:rPr>
        <w:t xml:space="preserve"> </w:t>
      </w:r>
    </w:p>
    <w:p w14:paraId="11417AF8" w14:textId="77777777" w:rsidR="005B7EFF" w:rsidRPr="004B6940" w:rsidRDefault="005B7EFF" w:rsidP="004B6940">
      <w:pPr>
        <w:spacing w:after="0" w:line="240" w:lineRule="auto"/>
        <w:jc w:val="both"/>
        <w:rPr>
          <w:rFonts w:ascii="Times New Roman" w:hAnsi="Times New Roman" w:cs="Times New Roman"/>
          <w:sz w:val="24"/>
          <w:szCs w:val="24"/>
        </w:rPr>
      </w:pPr>
    </w:p>
    <w:p w14:paraId="397F6F3E" w14:textId="39F62F51" w:rsidR="00C25AB7" w:rsidRPr="004B6940" w:rsidRDefault="000432C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11</w:t>
      </w:r>
      <w:r w:rsidRPr="004B6940">
        <w:rPr>
          <w:rFonts w:ascii="Times New Roman" w:hAnsi="Times New Roman" w:cs="Times New Roman"/>
          <w:b/>
          <w:bCs/>
          <w:sz w:val="24"/>
          <w:szCs w:val="24"/>
        </w:rPr>
        <w:t>. </w:t>
      </w:r>
      <w:r w:rsidR="00590C12" w:rsidRPr="004B6940">
        <w:rPr>
          <w:rFonts w:ascii="Times New Roman" w:hAnsi="Times New Roman" w:cs="Times New Roman"/>
          <w:b/>
          <w:bCs/>
          <w:sz w:val="24"/>
          <w:szCs w:val="24"/>
        </w:rPr>
        <w:t>Teabeandja</w:t>
      </w:r>
    </w:p>
    <w:p w14:paraId="48399BC8" w14:textId="77777777" w:rsidR="007F5015" w:rsidRPr="004B6940" w:rsidRDefault="007F5015" w:rsidP="004B6940">
      <w:pPr>
        <w:spacing w:after="0" w:line="240" w:lineRule="auto"/>
        <w:jc w:val="both"/>
        <w:rPr>
          <w:rFonts w:ascii="Times New Roman" w:hAnsi="Times New Roman" w:cs="Times New Roman"/>
          <w:sz w:val="24"/>
          <w:szCs w:val="24"/>
        </w:rPr>
      </w:pPr>
    </w:p>
    <w:p w14:paraId="264797A1" w14:textId="7637EB95" w:rsidR="00553997" w:rsidRPr="004B6940" w:rsidRDefault="00553997"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Teabeandja käesoleva peatüki tähenduses on </w:t>
      </w:r>
      <w:ins w:id="35" w:author="Katariina Kärsten - JUSTDIGI" w:date="2025-09-24T14:15:00Z" w16du:dateUtc="2025-09-24T11:15:00Z">
        <w:r w:rsidR="00C50FE2">
          <w:rPr>
            <w:rFonts w:ascii="Times New Roman" w:hAnsi="Times New Roman" w:cs="Times New Roman"/>
            <w:sz w:val="24"/>
            <w:szCs w:val="24"/>
          </w:rPr>
          <w:t xml:space="preserve">nõukogu </w:t>
        </w:r>
      </w:ins>
      <w:r w:rsidR="005F4AD7" w:rsidRPr="004B6940">
        <w:rPr>
          <w:rFonts w:ascii="Times New Roman" w:hAnsi="Times New Roman" w:cs="Times New Roman"/>
          <w:sz w:val="24"/>
          <w:szCs w:val="24"/>
        </w:rPr>
        <w:t>direktiivi</w:t>
      </w:r>
      <w:ins w:id="36" w:author="Katariina Kärsten - JUSTDIGI" w:date="2025-09-24T14:15:00Z" w16du:dateUtc="2025-09-24T11:15:00Z">
        <w:r w:rsidR="00C50FE2">
          <w:rPr>
            <w:rFonts w:ascii="Times New Roman" w:hAnsi="Times New Roman" w:cs="Times New Roman"/>
            <w:sz w:val="24"/>
            <w:szCs w:val="24"/>
          </w:rPr>
          <w:t xml:space="preserve"> 2011/16/EL</w:t>
        </w:r>
      </w:ins>
      <w:r w:rsidR="0094594B">
        <w:rPr>
          <w:rFonts w:ascii="Times New Roman" w:hAnsi="Times New Roman" w:cs="Times New Roman"/>
          <w:sz w:val="24"/>
          <w:szCs w:val="24"/>
        </w:rPr>
        <w:t xml:space="preserve"> </w:t>
      </w:r>
      <w:ins w:id="37" w:author="Katariina Kärsten - JUSTDIGI" w:date="2025-09-24T15:15:00Z" w16du:dateUtc="2025-09-24T12:15:00Z">
        <w:r w:rsidR="00D553D9">
          <w:rPr>
            <w:rFonts w:ascii="Times New Roman" w:hAnsi="Times New Roman" w:cs="Times New Roman"/>
            <w:sz w:val="24"/>
            <w:szCs w:val="24"/>
          </w:rPr>
          <w:t xml:space="preserve">VI </w:t>
        </w:r>
      </w:ins>
      <w:r w:rsidR="005F4AD7" w:rsidRPr="004B6940">
        <w:rPr>
          <w:rFonts w:ascii="Times New Roman" w:hAnsi="Times New Roman" w:cs="Times New Roman"/>
          <w:sz w:val="24"/>
          <w:szCs w:val="24"/>
        </w:rPr>
        <w:t>l</w:t>
      </w:r>
      <w:r w:rsidR="0094594B">
        <w:rPr>
          <w:rFonts w:ascii="Times New Roman" w:hAnsi="Times New Roman" w:cs="Times New Roman"/>
          <w:sz w:val="24"/>
          <w:szCs w:val="24"/>
        </w:rPr>
        <w:t>isa</w:t>
      </w:r>
      <w:r w:rsidR="00A321A6">
        <w:rPr>
          <w:rFonts w:ascii="Times New Roman" w:hAnsi="Times New Roman" w:cs="Times New Roman"/>
          <w:sz w:val="24"/>
          <w:szCs w:val="24"/>
        </w:rPr>
        <w:t xml:space="preserve"> </w:t>
      </w:r>
      <w:del w:id="38" w:author="Katariina Kärsten - JUSTDIGI" w:date="2025-09-24T15:15:00Z" w16du:dateUtc="2025-09-24T12:15:00Z">
        <w:r w:rsidR="00A321A6" w:rsidDel="00D553D9">
          <w:rPr>
            <w:rFonts w:ascii="Times New Roman" w:hAnsi="Times New Roman" w:cs="Times New Roman"/>
            <w:sz w:val="24"/>
            <w:szCs w:val="24"/>
          </w:rPr>
          <w:delText xml:space="preserve">6 </w:delText>
        </w:r>
      </w:del>
      <w:del w:id="39" w:author="Katariina Kärsten - JUSTDIGI" w:date="2025-09-24T17:02:00Z" w16du:dateUtc="2025-09-24T14:02:00Z">
        <w:r w:rsidR="00A321A6" w:rsidDel="00BF7751">
          <w:rPr>
            <w:rFonts w:ascii="Times New Roman" w:hAnsi="Times New Roman" w:cs="Times New Roman"/>
            <w:sz w:val="24"/>
            <w:szCs w:val="24"/>
          </w:rPr>
          <w:delText>1.</w:delText>
        </w:r>
      </w:del>
      <w:ins w:id="40" w:author="Katariina Kärsten - JUSTDIGI" w:date="2025-09-24T17:02:00Z" w16du:dateUtc="2025-09-24T14:02:00Z">
        <w:r w:rsidR="00BF7751">
          <w:rPr>
            <w:rFonts w:ascii="Times New Roman" w:hAnsi="Times New Roman" w:cs="Times New Roman"/>
            <w:sz w:val="24"/>
            <w:szCs w:val="24"/>
          </w:rPr>
          <w:t>I</w:t>
        </w:r>
      </w:ins>
      <w:r w:rsidR="00A321A6">
        <w:rPr>
          <w:rFonts w:ascii="Times New Roman" w:hAnsi="Times New Roman" w:cs="Times New Roman"/>
          <w:sz w:val="24"/>
          <w:szCs w:val="24"/>
        </w:rPr>
        <w:t xml:space="preserve"> </w:t>
      </w:r>
      <w:r w:rsidR="005F4AD7" w:rsidRPr="004B6940">
        <w:rPr>
          <w:rFonts w:ascii="Times New Roman" w:hAnsi="Times New Roman" w:cs="Times New Roman"/>
          <w:sz w:val="24"/>
          <w:szCs w:val="24"/>
        </w:rPr>
        <w:t>jao</w:t>
      </w:r>
      <w:r w:rsidR="009E18D1" w:rsidRPr="004B6940">
        <w:rPr>
          <w:rFonts w:ascii="Times New Roman" w:hAnsi="Times New Roman" w:cs="Times New Roman"/>
          <w:sz w:val="24"/>
          <w:szCs w:val="24"/>
        </w:rPr>
        <w:t>s sätestatud</w:t>
      </w:r>
      <w:r w:rsidR="000D42FD" w:rsidRPr="004B6940">
        <w:rPr>
          <w:rFonts w:ascii="Times New Roman" w:hAnsi="Times New Roman" w:cs="Times New Roman"/>
          <w:sz w:val="24"/>
          <w:szCs w:val="24"/>
        </w:rPr>
        <w:t xml:space="preserve"> </w:t>
      </w:r>
      <w:r w:rsidR="009E18D1" w:rsidRPr="004B6940">
        <w:rPr>
          <w:rFonts w:ascii="Times New Roman" w:hAnsi="Times New Roman" w:cs="Times New Roman"/>
          <w:sz w:val="24"/>
          <w:szCs w:val="24"/>
        </w:rPr>
        <w:t>tingimustele vastav</w:t>
      </w:r>
      <w:r w:rsidR="005F4AD7" w:rsidRPr="004B6940">
        <w:rPr>
          <w:rFonts w:ascii="Times New Roman" w:hAnsi="Times New Roman" w:cs="Times New Roman"/>
          <w:sz w:val="24"/>
          <w:szCs w:val="24"/>
        </w:rPr>
        <w:t xml:space="preserve"> </w:t>
      </w:r>
      <w:r w:rsidRPr="004B6940">
        <w:rPr>
          <w:rFonts w:ascii="Times New Roman" w:hAnsi="Times New Roman" w:cs="Times New Roman"/>
          <w:sz w:val="24"/>
          <w:szCs w:val="24"/>
        </w:rPr>
        <w:t xml:space="preserve">Eesti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w:t>
      </w:r>
    </w:p>
    <w:p w14:paraId="2390D093" w14:textId="77777777" w:rsidR="00553997" w:rsidRPr="004B6940" w:rsidRDefault="00553997" w:rsidP="004B6940">
      <w:pPr>
        <w:spacing w:after="0" w:line="240" w:lineRule="auto"/>
        <w:jc w:val="both"/>
        <w:rPr>
          <w:rFonts w:ascii="Times New Roman" w:hAnsi="Times New Roman" w:cs="Times New Roman"/>
          <w:sz w:val="24"/>
          <w:szCs w:val="24"/>
        </w:rPr>
      </w:pPr>
    </w:p>
    <w:p w14:paraId="059E4CE8" w14:textId="4CC8F340" w:rsidR="00553997" w:rsidRPr="004B6940" w:rsidRDefault="00553997"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Aruandekohustuslik Eesti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 käesoleva peatüki tähenduses on</w:t>
      </w:r>
      <w:r w:rsidR="006654C9" w:rsidRPr="004B6940">
        <w:rPr>
          <w:rFonts w:ascii="Times New Roman" w:hAnsi="Times New Roman" w:cs="Times New Roman"/>
          <w:sz w:val="24"/>
          <w:szCs w:val="24"/>
        </w:rPr>
        <w:t xml:space="preserve"> </w:t>
      </w:r>
      <w:ins w:id="41" w:author="Katariina Kärsten - JUSTDIGI" w:date="2025-09-24T14:15:00Z" w16du:dateUtc="2025-09-24T11:15:00Z">
        <w:r w:rsidR="00D56C61">
          <w:rPr>
            <w:rFonts w:ascii="Times New Roman" w:hAnsi="Times New Roman" w:cs="Times New Roman"/>
            <w:sz w:val="24"/>
            <w:szCs w:val="24"/>
          </w:rPr>
          <w:t xml:space="preserve">nõukogu </w:t>
        </w:r>
      </w:ins>
      <w:r w:rsidR="006654C9" w:rsidRPr="004B6940">
        <w:rPr>
          <w:rFonts w:ascii="Times New Roman" w:hAnsi="Times New Roman" w:cs="Times New Roman"/>
          <w:sz w:val="24"/>
          <w:szCs w:val="24"/>
        </w:rPr>
        <w:t>direktiivi</w:t>
      </w:r>
      <w:ins w:id="42" w:author="Katariina Kärsten - JUSTDIGI" w:date="2025-09-24T14:15:00Z" w16du:dateUtc="2025-09-24T11:15:00Z">
        <w:r w:rsidR="00D56C61">
          <w:rPr>
            <w:rFonts w:ascii="Times New Roman" w:hAnsi="Times New Roman" w:cs="Times New Roman"/>
            <w:sz w:val="24"/>
            <w:szCs w:val="24"/>
          </w:rPr>
          <w:t xml:space="preserve"> 2011/16/EL</w:t>
        </w:r>
      </w:ins>
      <w:r w:rsidR="006654C9" w:rsidRPr="004B6940">
        <w:rPr>
          <w:rFonts w:ascii="Times New Roman" w:hAnsi="Times New Roman" w:cs="Times New Roman"/>
          <w:sz w:val="24"/>
          <w:szCs w:val="24"/>
        </w:rPr>
        <w:t xml:space="preserve"> </w:t>
      </w:r>
      <w:del w:id="43" w:author="Katariina Kärsten - JUSTDIGI" w:date="2025-09-24T14:19:00Z" w16du:dateUtc="2025-09-24T11:19:00Z">
        <w:r w:rsidR="006654C9" w:rsidRPr="004B6940" w:rsidDel="00104A2C">
          <w:rPr>
            <w:rFonts w:ascii="Times New Roman" w:hAnsi="Times New Roman" w:cs="Times New Roman"/>
            <w:sz w:val="24"/>
            <w:szCs w:val="24"/>
          </w:rPr>
          <w:delText xml:space="preserve">lisa </w:delText>
        </w:r>
        <w:r w:rsidR="00A321A6" w:rsidDel="00104A2C">
          <w:rPr>
            <w:rFonts w:ascii="Times New Roman" w:hAnsi="Times New Roman" w:cs="Times New Roman"/>
            <w:sz w:val="24"/>
            <w:szCs w:val="24"/>
          </w:rPr>
          <w:delText>6</w:delText>
        </w:r>
      </w:del>
      <w:ins w:id="44" w:author="Katariina Kärsten - JUSTDIGI" w:date="2025-09-24T14:19:00Z" w16du:dateUtc="2025-09-24T11:19:00Z">
        <w:r w:rsidR="00104A2C">
          <w:rPr>
            <w:rFonts w:ascii="Times New Roman" w:hAnsi="Times New Roman" w:cs="Times New Roman"/>
            <w:sz w:val="24"/>
            <w:szCs w:val="24"/>
          </w:rPr>
          <w:t>VI lisa</w:t>
        </w:r>
      </w:ins>
      <w:r w:rsidR="00A321A6">
        <w:rPr>
          <w:rFonts w:ascii="Times New Roman" w:hAnsi="Times New Roman" w:cs="Times New Roman"/>
          <w:sz w:val="24"/>
          <w:szCs w:val="24"/>
        </w:rPr>
        <w:t xml:space="preserve"> </w:t>
      </w:r>
      <w:del w:id="45" w:author="Katariina Kärsten - JUSTDIGI" w:date="2025-09-24T17:03:00Z" w16du:dateUtc="2025-09-24T14:03:00Z">
        <w:r w:rsidR="00A321A6" w:rsidDel="00BF7751">
          <w:rPr>
            <w:rFonts w:ascii="Times New Roman" w:hAnsi="Times New Roman" w:cs="Times New Roman"/>
            <w:sz w:val="24"/>
            <w:szCs w:val="24"/>
          </w:rPr>
          <w:delText>1.</w:delText>
        </w:r>
      </w:del>
      <w:ins w:id="46" w:author="Katariina Kärsten - JUSTDIGI" w:date="2025-09-24T17:03:00Z" w16du:dateUtc="2025-09-24T14:03:00Z">
        <w:r w:rsidR="00BF7751">
          <w:rPr>
            <w:rFonts w:ascii="Times New Roman" w:hAnsi="Times New Roman" w:cs="Times New Roman"/>
            <w:sz w:val="24"/>
            <w:szCs w:val="24"/>
          </w:rPr>
          <w:t>I</w:t>
        </w:r>
      </w:ins>
      <w:r w:rsidR="006654C9" w:rsidRPr="004B6940">
        <w:rPr>
          <w:rFonts w:ascii="Times New Roman" w:hAnsi="Times New Roman" w:cs="Times New Roman"/>
          <w:sz w:val="24"/>
          <w:szCs w:val="24"/>
        </w:rPr>
        <w:t xml:space="preserve"> jaos nimetatud</w:t>
      </w:r>
      <w:r w:rsidRPr="004B6940">
        <w:rPr>
          <w:rFonts w:ascii="Times New Roman" w:hAnsi="Times New Roman" w:cs="Times New Roman"/>
          <w:sz w:val="24"/>
          <w:szCs w:val="24"/>
        </w:rPr>
        <w:t xml:space="preserve"> isik</w:t>
      </w:r>
      <w:r w:rsidR="009E18D1" w:rsidRPr="004B6940">
        <w:rPr>
          <w:rFonts w:ascii="Times New Roman" w:hAnsi="Times New Roman" w:cs="Times New Roman"/>
          <w:sz w:val="24"/>
          <w:szCs w:val="24"/>
        </w:rPr>
        <w:t xml:space="preserve"> või õiguslik moodustis,</w:t>
      </w:r>
      <w:r w:rsidR="00A52F3E" w:rsidRPr="004B6940">
        <w:rPr>
          <w:rFonts w:ascii="Times New Roman" w:hAnsi="Times New Roman" w:cs="Times New Roman"/>
          <w:sz w:val="24"/>
          <w:szCs w:val="24"/>
        </w:rPr>
        <w:t xml:space="preserve"> </w:t>
      </w:r>
      <w:r w:rsidR="00720B94" w:rsidRPr="004B6940">
        <w:rPr>
          <w:rFonts w:ascii="Times New Roman" w:hAnsi="Times New Roman" w:cs="Times New Roman"/>
          <w:sz w:val="24"/>
          <w:szCs w:val="24"/>
        </w:rPr>
        <w:t>kes osu</w:t>
      </w:r>
      <w:r w:rsidR="00EA7643" w:rsidRPr="004B6940">
        <w:rPr>
          <w:rFonts w:ascii="Times New Roman" w:hAnsi="Times New Roman" w:cs="Times New Roman"/>
          <w:sz w:val="24"/>
          <w:szCs w:val="24"/>
        </w:rPr>
        <w:t xml:space="preserve">tab </w:t>
      </w:r>
      <w:proofErr w:type="spellStart"/>
      <w:r w:rsidR="00AA57E2" w:rsidRPr="004B6940">
        <w:rPr>
          <w:rFonts w:ascii="Times New Roman" w:hAnsi="Times New Roman" w:cs="Times New Roman"/>
          <w:sz w:val="24"/>
          <w:szCs w:val="24"/>
        </w:rPr>
        <w:t>krüptovara</w:t>
      </w:r>
      <w:r w:rsidR="005E6646" w:rsidRPr="004B6940">
        <w:rPr>
          <w:rFonts w:ascii="Times New Roman" w:hAnsi="Times New Roman" w:cs="Times New Roman"/>
          <w:sz w:val="24"/>
          <w:szCs w:val="24"/>
        </w:rPr>
        <w:t>teenuseid</w:t>
      </w:r>
      <w:proofErr w:type="spellEnd"/>
      <w:r w:rsidR="005331E7" w:rsidRPr="004B6940">
        <w:rPr>
          <w:rFonts w:ascii="Times New Roman" w:hAnsi="Times New Roman" w:cs="Times New Roman"/>
          <w:sz w:val="24"/>
          <w:szCs w:val="24"/>
        </w:rPr>
        <w:t xml:space="preserve">, mis </w:t>
      </w:r>
      <w:r w:rsidR="005E6646" w:rsidRPr="004B6940">
        <w:rPr>
          <w:rFonts w:ascii="Times New Roman" w:hAnsi="Times New Roman" w:cs="Times New Roman"/>
          <w:sz w:val="24"/>
          <w:szCs w:val="24"/>
        </w:rPr>
        <w:t xml:space="preserve">võimaldavad aruandekohustusega hõlmatud </w:t>
      </w:r>
      <w:proofErr w:type="spellStart"/>
      <w:r w:rsidR="00896F65" w:rsidRPr="004B6940">
        <w:rPr>
          <w:rFonts w:ascii="Times New Roman" w:hAnsi="Times New Roman" w:cs="Times New Roman"/>
          <w:sz w:val="24"/>
          <w:szCs w:val="24"/>
        </w:rPr>
        <w:t>krüptovara</w:t>
      </w:r>
      <w:proofErr w:type="spellEnd"/>
      <w:r w:rsidR="00896F65" w:rsidRPr="004B6940">
        <w:rPr>
          <w:rFonts w:ascii="Times New Roman" w:hAnsi="Times New Roman" w:cs="Times New Roman"/>
          <w:sz w:val="24"/>
          <w:szCs w:val="24"/>
        </w:rPr>
        <w:t xml:space="preserve"> kasutajatel</w:t>
      </w:r>
      <w:r w:rsidR="005E6646" w:rsidRPr="004B6940">
        <w:rPr>
          <w:rFonts w:ascii="Times New Roman" w:hAnsi="Times New Roman" w:cs="Times New Roman"/>
          <w:sz w:val="24"/>
          <w:szCs w:val="24"/>
        </w:rPr>
        <w:t xml:space="preserve"> teha</w:t>
      </w:r>
      <w:r w:rsidR="005331E7" w:rsidRPr="004B6940">
        <w:rPr>
          <w:rFonts w:ascii="Times New Roman" w:hAnsi="Times New Roman" w:cs="Times New Roman"/>
          <w:sz w:val="24"/>
          <w:szCs w:val="24"/>
        </w:rPr>
        <w:t xml:space="preserve"> aruandekohustusega hõlmatud</w:t>
      </w:r>
      <w:r w:rsidR="003F7E7C" w:rsidRPr="004B6940">
        <w:rPr>
          <w:rFonts w:ascii="Times New Roman" w:hAnsi="Times New Roman" w:cs="Times New Roman"/>
          <w:sz w:val="24"/>
          <w:szCs w:val="24"/>
        </w:rPr>
        <w:t xml:space="preserve"> </w:t>
      </w:r>
      <w:r w:rsidR="005331E7" w:rsidRPr="004B6940">
        <w:rPr>
          <w:rFonts w:ascii="Times New Roman" w:hAnsi="Times New Roman" w:cs="Times New Roman"/>
          <w:sz w:val="24"/>
          <w:szCs w:val="24"/>
        </w:rPr>
        <w:t>tehingu</w:t>
      </w:r>
      <w:r w:rsidR="005E6646" w:rsidRPr="004B6940">
        <w:rPr>
          <w:rFonts w:ascii="Times New Roman" w:hAnsi="Times New Roman" w:cs="Times New Roman"/>
          <w:sz w:val="24"/>
          <w:szCs w:val="24"/>
        </w:rPr>
        <w:t xml:space="preserve">id </w:t>
      </w:r>
      <w:proofErr w:type="spellStart"/>
      <w:r w:rsidR="005E6646" w:rsidRPr="004B6940">
        <w:rPr>
          <w:rFonts w:ascii="Times New Roman" w:hAnsi="Times New Roman" w:cs="Times New Roman"/>
          <w:sz w:val="24"/>
          <w:szCs w:val="24"/>
        </w:rPr>
        <w:t>krüptovaraga</w:t>
      </w:r>
      <w:proofErr w:type="spellEnd"/>
      <w:r w:rsidR="005E6646" w:rsidRPr="004B6940">
        <w:rPr>
          <w:rFonts w:ascii="Times New Roman" w:hAnsi="Times New Roman" w:cs="Times New Roman"/>
          <w:sz w:val="24"/>
          <w:szCs w:val="24"/>
        </w:rPr>
        <w:t>.</w:t>
      </w:r>
      <w:r w:rsidR="00AA57E2" w:rsidRPr="004B6940">
        <w:rPr>
          <w:rFonts w:ascii="Times New Roman" w:hAnsi="Times New Roman" w:cs="Times New Roman"/>
          <w:sz w:val="24"/>
          <w:szCs w:val="24"/>
        </w:rPr>
        <w:t xml:space="preserve"> </w:t>
      </w:r>
      <w:commentRangeStart w:id="47"/>
      <w:proofErr w:type="spellStart"/>
      <w:r w:rsidR="006518EB" w:rsidRPr="004B6940">
        <w:rPr>
          <w:rFonts w:ascii="Times New Roman" w:hAnsi="Times New Roman" w:cs="Times New Roman"/>
          <w:sz w:val="24"/>
          <w:szCs w:val="24"/>
        </w:rPr>
        <w:t>Krüptovarateenu</w:t>
      </w:r>
      <w:r w:rsidR="005C2155" w:rsidRPr="004B6940">
        <w:rPr>
          <w:rFonts w:ascii="Times New Roman" w:hAnsi="Times New Roman" w:cs="Times New Roman"/>
          <w:sz w:val="24"/>
          <w:szCs w:val="24"/>
        </w:rPr>
        <w:t>s</w:t>
      </w:r>
      <w:proofErr w:type="spellEnd"/>
      <w:r w:rsidR="0094594B">
        <w:rPr>
          <w:rFonts w:ascii="Times New Roman" w:hAnsi="Times New Roman" w:cs="Times New Roman"/>
          <w:sz w:val="24"/>
          <w:szCs w:val="24"/>
        </w:rPr>
        <w:t xml:space="preserve"> on</w:t>
      </w:r>
      <w:r w:rsidR="00711C7F" w:rsidRPr="004B6940">
        <w:rPr>
          <w:rFonts w:ascii="Times New Roman" w:hAnsi="Times New Roman" w:cs="Times New Roman"/>
          <w:sz w:val="24"/>
          <w:szCs w:val="24"/>
        </w:rPr>
        <w:t xml:space="preserve"> </w:t>
      </w:r>
      <w:commentRangeEnd w:id="47"/>
      <w:r w:rsidR="00C60413">
        <w:rPr>
          <w:rStyle w:val="Kommentaariviide"/>
        </w:rPr>
        <w:commentReference w:id="47"/>
      </w:r>
      <w:r w:rsidR="00711C7F" w:rsidRPr="004B6940">
        <w:rPr>
          <w:rFonts w:ascii="Times New Roman" w:hAnsi="Times New Roman" w:cs="Times New Roman"/>
          <w:sz w:val="24"/>
          <w:szCs w:val="24"/>
        </w:rPr>
        <w:t xml:space="preserve">Euroopa </w:t>
      </w:r>
      <w:del w:id="48" w:author="Katariina Kärsten - JUSTDIGI" w:date="2025-09-24T13:39:00Z" w16du:dateUtc="2025-09-24T10:39:00Z">
        <w:r w:rsidR="00711C7F" w:rsidRPr="004B6940" w:rsidDel="00CF69EA">
          <w:rPr>
            <w:rFonts w:ascii="Times New Roman" w:hAnsi="Times New Roman" w:cs="Times New Roman"/>
            <w:sz w:val="24"/>
            <w:szCs w:val="24"/>
          </w:rPr>
          <w:delText>Liidu</w:delText>
        </w:r>
        <w:r w:rsidR="005C2155" w:rsidRPr="004B6940" w:rsidDel="00CF69EA">
          <w:rPr>
            <w:rFonts w:ascii="Times New Roman" w:hAnsi="Times New Roman" w:cs="Times New Roman"/>
            <w:sz w:val="24"/>
            <w:szCs w:val="24"/>
          </w:rPr>
          <w:delText xml:space="preserve"> </w:delText>
        </w:r>
      </w:del>
      <w:ins w:id="49" w:author="Katariina Kärsten - JUSTDIGI" w:date="2025-09-24T13:39:00Z" w16du:dateUtc="2025-09-24T10:39:00Z">
        <w:r w:rsidR="00CF69EA">
          <w:rPr>
            <w:rFonts w:ascii="Times New Roman" w:hAnsi="Times New Roman" w:cs="Times New Roman"/>
            <w:sz w:val="24"/>
            <w:szCs w:val="24"/>
          </w:rPr>
          <w:t xml:space="preserve"> Parlamendi ja nõukogu </w:t>
        </w:r>
      </w:ins>
      <w:r w:rsidR="005C2155" w:rsidRPr="004B6940">
        <w:rPr>
          <w:rFonts w:ascii="Times New Roman" w:hAnsi="Times New Roman" w:cs="Times New Roman"/>
          <w:sz w:val="24"/>
          <w:szCs w:val="24"/>
        </w:rPr>
        <w:t>määruse</w:t>
      </w:r>
      <w:ins w:id="50" w:author="Katariina Kärsten - JUSTDIGI" w:date="2025-09-24T13:39:00Z" w16du:dateUtc="2025-09-24T10:39:00Z">
        <w:r w:rsidR="00CF69EA">
          <w:rPr>
            <w:rFonts w:ascii="Times New Roman" w:hAnsi="Times New Roman" w:cs="Times New Roman"/>
            <w:sz w:val="24"/>
            <w:szCs w:val="24"/>
          </w:rPr>
          <w:t xml:space="preserve"> (EL) 2023/</w:t>
        </w:r>
      </w:ins>
      <w:ins w:id="51" w:author="Katariina Kärsten - JUSTDIGI" w:date="2025-09-24T13:40:00Z" w16du:dateUtc="2025-09-24T10:40:00Z">
        <w:r w:rsidR="00CF69EA">
          <w:rPr>
            <w:rFonts w:ascii="Times New Roman" w:hAnsi="Times New Roman" w:cs="Times New Roman"/>
            <w:sz w:val="24"/>
            <w:szCs w:val="24"/>
          </w:rPr>
          <w:t>1114</w:t>
        </w:r>
      </w:ins>
      <w:r w:rsidR="005C2155" w:rsidRPr="004B6940">
        <w:rPr>
          <w:rFonts w:ascii="Times New Roman" w:hAnsi="Times New Roman" w:cs="Times New Roman"/>
          <w:sz w:val="24"/>
          <w:szCs w:val="24"/>
        </w:rPr>
        <w:t xml:space="preserve"> </w:t>
      </w:r>
      <w:r w:rsidR="006518EB" w:rsidRPr="004B6940">
        <w:rPr>
          <w:rFonts w:ascii="Times New Roman" w:hAnsi="Times New Roman" w:cs="Times New Roman"/>
          <w:sz w:val="24"/>
          <w:szCs w:val="24"/>
        </w:rPr>
        <w:t xml:space="preserve">artikli 3 lõike 1 punktis </w:t>
      </w:r>
      <w:r w:rsidR="005C2155" w:rsidRPr="004B6940">
        <w:rPr>
          <w:rFonts w:ascii="Times New Roman" w:hAnsi="Times New Roman" w:cs="Times New Roman"/>
          <w:sz w:val="24"/>
          <w:szCs w:val="24"/>
        </w:rPr>
        <w:t xml:space="preserve">16 nimetatud teenus, samuti </w:t>
      </w:r>
      <w:proofErr w:type="spellStart"/>
      <w:r w:rsidR="005C2155" w:rsidRPr="004B6940">
        <w:rPr>
          <w:rFonts w:ascii="Times New Roman" w:hAnsi="Times New Roman" w:cs="Times New Roman"/>
          <w:sz w:val="24"/>
          <w:szCs w:val="24"/>
        </w:rPr>
        <w:t>krüptovara</w:t>
      </w:r>
      <w:proofErr w:type="spellEnd"/>
      <w:r w:rsidR="005C2155" w:rsidRPr="004B6940">
        <w:rPr>
          <w:rFonts w:ascii="Times New Roman" w:hAnsi="Times New Roman" w:cs="Times New Roman"/>
          <w:sz w:val="24"/>
          <w:szCs w:val="24"/>
        </w:rPr>
        <w:t xml:space="preserve"> laenami</w:t>
      </w:r>
      <w:r w:rsidR="0094594B">
        <w:rPr>
          <w:rFonts w:ascii="Times New Roman" w:hAnsi="Times New Roman" w:cs="Times New Roman"/>
          <w:sz w:val="24"/>
          <w:szCs w:val="24"/>
        </w:rPr>
        <w:t>ne</w:t>
      </w:r>
      <w:r w:rsidR="005C2155" w:rsidRPr="004B6940">
        <w:rPr>
          <w:rFonts w:ascii="Times New Roman" w:hAnsi="Times New Roman" w:cs="Times New Roman"/>
          <w:sz w:val="24"/>
          <w:szCs w:val="24"/>
        </w:rPr>
        <w:t xml:space="preserve"> ja </w:t>
      </w:r>
      <w:r w:rsidR="00CA3C3F" w:rsidRPr="004B6940">
        <w:rPr>
          <w:rFonts w:ascii="Times New Roman" w:hAnsi="Times New Roman" w:cs="Times New Roman"/>
          <w:sz w:val="24"/>
          <w:szCs w:val="24"/>
        </w:rPr>
        <w:t>panustami</w:t>
      </w:r>
      <w:r w:rsidR="0094594B">
        <w:rPr>
          <w:rFonts w:ascii="Times New Roman" w:hAnsi="Times New Roman" w:cs="Times New Roman"/>
          <w:sz w:val="24"/>
          <w:szCs w:val="24"/>
        </w:rPr>
        <w:t>ne</w:t>
      </w:r>
      <w:r w:rsidR="00CA3C3F" w:rsidRPr="004B6940">
        <w:rPr>
          <w:rFonts w:ascii="Times New Roman" w:hAnsi="Times New Roman" w:cs="Times New Roman"/>
          <w:sz w:val="24"/>
          <w:szCs w:val="24"/>
        </w:rPr>
        <w:t>.</w:t>
      </w:r>
    </w:p>
    <w:p w14:paraId="018D56CD" w14:textId="77777777" w:rsidR="00553997" w:rsidRPr="004B6940" w:rsidRDefault="00553997" w:rsidP="004B6940">
      <w:pPr>
        <w:spacing w:after="0" w:line="240" w:lineRule="auto"/>
        <w:jc w:val="both"/>
        <w:rPr>
          <w:rFonts w:ascii="Times New Roman" w:hAnsi="Times New Roman" w:cs="Times New Roman"/>
          <w:sz w:val="24"/>
          <w:szCs w:val="24"/>
        </w:rPr>
      </w:pPr>
    </w:p>
    <w:p w14:paraId="30A02D2F" w14:textId="13A1FFD0" w:rsidR="006922EC" w:rsidRPr="004B6940" w:rsidRDefault="000432CB"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12</w:t>
      </w:r>
      <w:r w:rsidRPr="004B6940">
        <w:rPr>
          <w:rFonts w:ascii="Times New Roman" w:hAnsi="Times New Roman" w:cs="Times New Roman"/>
          <w:b/>
          <w:bCs/>
          <w:sz w:val="24"/>
          <w:szCs w:val="24"/>
        </w:rPr>
        <w:t>. </w:t>
      </w:r>
      <w:proofErr w:type="spellStart"/>
      <w:r w:rsidR="00930B69" w:rsidRPr="004B6940">
        <w:rPr>
          <w:rFonts w:ascii="Times New Roman" w:hAnsi="Times New Roman" w:cs="Times New Roman"/>
          <w:b/>
          <w:bCs/>
          <w:sz w:val="24"/>
          <w:szCs w:val="24"/>
        </w:rPr>
        <w:t>K</w:t>
      </w:r>
      <w:r w:rsidR="00F34C75" w:rsidRPr="004B6940">
        <w:rPr>
          <w:rFonts w:ascii="Times New Roman" w:hAnsi="Times New Roman" w:cs="Times New Roman"/>
          <w:b/>
          <w:bCs/>
          <w:sz w:val="24"/>
          <w:szCs w:val="24"/>
        </w:rPr>
        <w:t>rüptovara</w:t>
      </w:r>
      <w:proofErr w:type="spellEnd"/>
      <w:r w:rsidR="00F34C75" w:rsidRPr="004B6940">
        <w:rPr>
          <w:rFonts w:ascii="Times New Roman" w:hAnsi="Times New Roman" w:cs="Times New Roman"/>
          <w:b/>
          <w:bCs/>
          <w:sz w:val="24"/>
          <w:szCs w:val="24"/>
        </w:rPr>
        <w:t xml:space="preserve"> kasutaja</w:t>
      </w:r>
    </w:p>
    <w:p w14:paraId="0FD44AD1" w14:textId="270B03D7" w:rsidR="006A235E" w:rsidRPr="004B6940" w:rsidRDefault="001C275C" w:rsidP="001C275C">
      <w:pPr>
        <w:tabs>
          <w:tab w:val="left" w:pos="71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D33FD7C" w14:textId="58D46E15" w:rsidR="00B91921" w:rsidRPr="004B6940" w:rsidRDefault="0080523E"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B91921" w:rsidRPr="004B6940">
        <w:rPr>
          <w:rFonts w:ascii="Times New Roman" w:hAnsi="Times New Roman" w:cs="Times New Roman"/>
          <w:sz w:val="24"/>
          <w:szCs w:val="24"/>
        </w:rPr>
        <w:t xml:space="preserve">Aruandekohustusega on hõlmatud </w:t>
      </w:r>
      <w:ins w:id="52" w:author="Katariina Kärsten - JUSTDIGI" w:date="2025-09-24T14:15:00Z" w16du:dateUtc="2025-09-24T11:15:00Z">
        <w:r w:rsidR="00D56C61">
          <w:rPr>
            <w:rFonts w:ascii="Times New Roman" w:hAnsi="Times New Roman" w:cs="Times New Roman"/>
            <w:sz w:val="24"/>
            <w:szCs w:val="24"/>
          </w:rPr>
          <w:t xml:space="preserve">nõukogu </w:t>
        </w:r>
      </w:ins>
      <w:r w:rsidR="00B91921" w:rsidRPr="004B6940">
        <w:rPr>
          <w:rFonts w:ascii="Times New Roman" w:hAnsi="Times New Roman" w:cs="Times New Roman"/>
          <w:sz w:val="24"/>
          <w:szCs w:val="24"/>
        </w:rPr>
        <w:t>direktiivi</w:t>
      </w:r>
      <w:ins w:id="53" w:author="Katariina Kärsten - JUSTDIGI" w:date="2025-09-24T14:15:00Z" w16du:dateUtc="2025-09-24T11:15:00Z">
        <w:r w:rsidR="00D56C61">
          <w:rPr>
            <w:rFonts w:ascii="Times New Roman" w:hAnsi="Times New Roman" w:cs="Times New Roman"/>
            <w:sz w:val="24"/>
            <w:szCs w:val="24"/>
          </w:rPr>
          <w:t xml:space="preserve"> 2011/16/EL</w:t>
        </w:r>
      </w:ins>
      <w:r w:rsidR="00B91921" w:rsidRPr="004B6940">
        <w:rPr>
          <w:rFonts w:ascii="Times New Roman" w:hAnsi="Times New Roman" w:cs="Times New Roman"/>
          <w:sz w:val="24"/>
          <w:szCs w:val="24"/>
        </w:rPr>
        <w:t> </w:t>
      </w:r>
      <w:ins w:id="54" w:author="Katariina Kärsten - JUSTDIGI" w:date="2025-09-24T15:15:00Z" w16du:dateUtc="2025-09-24T12:15:00Z">
        <w:r w:rsidR="00D553D9">
          <w:rPr>
            <w:rFonts w:ascii="Times New Roman" w:hAnsi="Times New Roman" w:cs="Times New Roman"/>
            <w:sz w:val="24"/>
            <w:szCs w:val="24"/>
          </w:rPr>
          <w:t xml:space="preserve">VI </w:t>
        </w:r>
      </w:ins>
      <w:r w:rsidR="001C275C">
        <w:rPr>
          <w:rFonts w:ascii="Times New Roman" w:hAnsi="Times New Roman" w:cs="Times New Roman"/>
          <w:sz w:val="24"/>
          <w:szCs w:val="24"/>
        </w:rPr>
        <w:t xml:space="preserve">lisa </w:t>
      </w:r>
      <w:del w:id="55" w:author="Katariina Kärsten - JUSTDIGI" w:date="2025-09-24T15:15:00Z" w16du:dateUtc="2025-09-24T12:15:00Z">
        <w:r w:rsidR="00A321A6" w:rsidDel="00D553D9">
          <w:rPr>
            <w:rFonts w:ascii="Times New Roman" w:hAnsi="Times New Roman" w:cs="Times New Roman"/>
            <w:sz w:val="24"/>
            <w:szCs w:val="24"/>
          </w:rPr>
          <w:delText xml:space="preserve">6 </w:delText>
        </w:r>
      </w:del>
      <w:del w:id="56" w:author="Katariina Kärsten - JUSTDIGI" w:date="2025-09-24T17:03:00Z" w16du:dateUtc="2025-09-24T14:03:00Z">
        <w:r w:rsidR="00A321A6" w:rsidDel="00BF7751">
          <w:rPr>
            <w:rFonts w:ascii="Times New Roman" w:hAnsi="Times New Roman" w:cs="Times New Roman"/>
            <w:sz w:val="24"/>
            <w:szCs w:val="24"/>
          </w:rPr>
          <w:delText>4.</w:delText>
        </w:r>
      </w:del>
      <w:ins w:id="57" w:author="Katariina Kärsten - JUSTDIGI" w:date="2025-09-24T17:03:00Z" w16du:dateUtc="2025-09-24T14:03:00Z">
        <w:r w:rsidR="00BF7751">
          <w:rPr>
            <w:rFonts w:ascii="Times New Roman" w:hAnsi="Times New Roman" w:cs="Times New Roman"/>
            <w:sz w:val="24"/>
            <w:szCs w:val="24"/>
          </w:rPr>
          <w:t>IV</w:t>
        </w:r>
      </w:ins>
      <w:r w:rsidR="00A321A6">
        <w:rPr>
          <w:rFonts w:ascii="Times New Roman" w:hAnsi="Times New Roman" w:cs="Times New Roman"/>
          <w:sz w:val="24"/>
          <w:szCs w:val="24"/>
        </w:rPr>
        <w:t xml:space="preserve"> </w:t>
      </w:r>
      <w:r w:rsidR="00B91921" w:rsidRPr="004B6940">
        <w:rPr>
          <w:rFonts w:ascii="Times New Roman" w:hAnsi="Times New Roman" w:cs="Times New Roman"/>
          <w:sz w:val="24"/>
          <w:szCs w:val="24"/>
        </w:rPr>
        <w:t>jao</w:t>
      </w:r>
      <w:r w:rsidR="00BB59B3" w:rsidRPr="004B6940">
        <w:rPr>
          <w:rFonts w:ascii="Times New Roman" w:hAnsi="Times New Roman" w:cs="Times New Roman"/>
          <w:sz w:val="24"/>
          <w:szCs w:val="24"/>
        </w:rPr>
        <w:t xml:space="preserve"> D</w:t>
      </w:r>
      <w:r w:rsidR="00B91921" w:rsidRPr="004B6940">
        <w:rPr>
          <w:rFonts w:ascii="Times New Roman" w:hAnsi="Times New Roman" w:cs="Times New Roman"/>
          <w:sz w:val="24"/>
          <w:szCs w:val="24"/>
        </w:rPr>
        <w:t xml:space="preserve"> jaotises nimetatud </w:t>
      </w:r>
      <w:r w:rsidR="0099137C" w:rsidRPr="004B6940">
        <w:rPr>
          <w:rFonts w:ascii="Times New Roman" w:hAnsi="Times New Roman" w:cs="Times New Roman"/>
          <w:sz w:val="24"/>
          <w:szCs w:val="24"/>
        </w:rPr>
        <w:t xml:space="preserve">füüsilisest või juriidilisest isikust </w:t>
      </w:r>
      <w:r w:rsidR="005843AB" w:rsidRPr="004B6940">
        <w:rPr>
          <w:rFonts w:ascii="Times New Roman" w:hAnsi="Times New Roman" w:cs="Times New Roman"/>
          <w:sz w:val="24"/>
          <w:szCs w:val="24"/>
        </w:rPr>
        <w:t xml:space="preserve">või õiguslikust moodustisest </w:t>
      </w:r>
      <w:proofErr w:type="spellStart"/>
      <w:r w:rsidR="000C284E" w:rsidRPr="004B6940">
        <w:rPr>
          <w:rFonts w:ascii="Times New Roman" w:hAnsi="Times New Roman" w:cs="Times New Roman"/>
          <w:sz w:val="24"/>
          <w:szCs w:val="24"/>
        </w:rPr>
        <w:t>krüptovara</w:t>
      </w:r>
      <w:proofErr w:type="spellEnd"/>
      <w:r w:rsidR="00BB59B3" w:rsidRPr="004B6940">
        <w:rPr>
          <w:rFonts w:ascii="Times New Roman" w:hAnsi="Times New Roman" w:cs="Times New Roman"/>
          <w:sz w:val="24"/>
          <w:szCs w:val="24"/>
        </w:rPr>
        <w:t xml:space="preserve"> kasutaja</w:t>
      </w:r>
      <w:r w:rsidR="005843AB" w:rsidRPr="004B6940">
        <w:rPr>
          <w:rFonts w:ascii="Times New Roman" w:hAnsi="Times New Roman" w:cs="Times New Roman"/>
          <w:sz w:val="24"/>
          <w:szCs w:val="24"/>
        </w:rPr>
        <w:t xml:space="preserve">, kes on Eesti resident tulumaksuseaduse </w:t>
      </w:r>
      <w:r w:rsidR="001A2082" w:rsidRPr="004B6940">
        <w:rPr>
          <w:rFonts w:ascii="Times New Roman" w:hAnsi="Times New Roman" w:cs="Times New Roman"/>
          <w:sz w:val="24"/>
          <w:szCs w:val="24"/>
        </w:rPr>
        <w:t>§ 6 tähenduses</w:t>
      </w:r>
      <w:r w:rsidR="00B91921" w:rsidRPr="004B6940">
        <w:rPr>
          <w:rFonts w:ascii="Times New Roman" w:hAnsi="Times New Roman" w:cs="Times New Roman"/>
          <w:sz w:val="24"/>
          <w:szCs w:val="24"/>
        </w:rPr>
        <w:t>.</w:t>
      </w:r>
    </w:p>
    <w:p w14:paraId="180FF363" w14:textId="77777777" w:rsidR="002409C6" w:rsidRPr="004B6940" w:rsidRDefault="002409C6" w:rsidP="004B6940">
      <w:pPr>
        <w:spacing w:after="0" w:line="240" w:lineRule="auto"/>
        <w:jc w:val="both"/>
        <w:rPr>
          <w:rFonts w:ascii="Times New Roman" w:hAnsi="Times New Roman" w:cs="Times New Roman"/>
          <w:sz w:val="24"/>
          <w:szCs w:val="24"/>
        </w:rPr>
      </w:pPr>
    </w:p>
    <w:p w14:paraId="00523B46" w14:textId="044EA1D5" w:rsidR="0080523E" w:rsidRPr="004B6940" w:rsidRDefault="0080523E"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Aruandekohustusega </w:t>
      </w:r>
      <w:r w:rsidR="001656D5" w:rsidRPr="004B6940">
        <w:rPr>
          <w:rFonts w:ascii="Times New Roman" w:hAnsi="Times New Roman" w:cs="Times New Roman"/>
          <w:sz w:val="24"/>
          <w:szCs w:val="24"/>
        </w:rPr>
        <w:t>ei ole</w:t>
      </w:r>
      <w:r w:rsidRPr="004B6940">
        <w:rPr>
          <w:rFonts w:ascii="Times New Roman" w:hAnsi="Times New Roman" w:cs="Times New Roman"/>
          <w:sz w:val="24"/>
          <w:szCs w:val="24"/>
        </w:rPr>
        <w:t xml:space="preserve"> hõlmatud </w:t>
      </w:r>
      <w:ins w:id="58" w:author="Katariina Kärsten - JUSTDIGI" w:date="2025-09-24T14:15:00Z" w16du:dateUtc="2025-09-24T11:15:00Z">
        <w:r w:rsidR="00C237D2">
          <w:rPr>
            <w:rFonts w:ascii="Times New Roman" w:hAnsi="Times New Roman" w:cs="Times New Roman"/>
            <w:sz w:val="24"/>
            <w:szCs w:val="24"/>
          </w:rPr>
          <w:t>nõuko</w:t>
        </w:r>
      </w:ins>
      <w:ins w:id="59" w:author="Katariina Kärsten - JUSTDIGI" w:date="2025-09-24T14:16:00Z" w16du:dateUtc="2025-09-24T11:16:00Z">
        <w:r w:rsidR="00C237D2">
          <w:rPr>
            <w:rFonts w:ascii="Times New Roman" w:hAnsi="Times New Roman" w:cs="Times New Roman"/>
            <w:sz w:val="24"/>
            <w:szCs w:val="24"/>
          </w:rPr>
          <w:t xml:space="preserve">gu </w:t>
        </w:r>
      </w:ins>
      <w:r w:rsidRPr="004B6940">
        <w:rPr>
          <w:rFonts w:ascii="Times New Roman" w:hAnsi="Times New Roman" w:cs="Times New Roman"/>
          <w:sz w:val="24"/>
          <w:szCs w:val="24"/>
        </w:rPr>
        <w:t>direktiivi </w:t>
      </w:r>
      <w:ins w:id="60" w:author="Katariina Kärsten - JUSTDIGI" w:date="2025-09-24T14:16:00Z" w16du:dateUtc="2025-09-24T11:16:00Z">
        <w:r w:rsidR="00C237D2">
          <w:rPr>
            <w:rFonts w:ascii="Times New Roman" w:hAnsi="Times New Roman" w:cs="Times New Roman"/>
            <w:sz w:val="24"/>
            <w:szCs w:val="24"/>
          </w:rPr>
          <w:t>2011/16/EL</w:t>
        </w:r>
        <w:r w:rsidR="00C237D2" w:rsidRPr="004B6940">
          <w:rPr>
            <w:rFonts w:ascii="Times New Roman" w:hAnsi="Times New Roman" w:cs="Times New Roman"/>
            <w:sz w:val="24"/>
            <w:szCs w:val="24"/>
          </w:rPr>
          <w:t xml:space="preserve"> </w:t>
        </w:r>
      </w:ins>
      <w:ins w:id="61" w:author="Katariina Kärsten - JUSTDIGI" w:date="2025-09-24T15:14:00Z" w16du:dateUtc="2025-09-24T12:14:00Z">
        <w:r w:rsidR="00D553D9">
          <w:rPr>
            <w:rFonts w:ascii="Times New Roman" w:hAnsi="Times New Roman" w:cs="Times New Roman"/>
            <w:sz w:val="24"/>
            <w:szCs w:val="24"/>
          </w:rPr>
          <w:t xml:space="preserve">VI </w:t>
        </w:r>
      </w:ins>
      <w:r w:rsidRPr="004B6940">
        <w:rPr>
          <w:rFonts w:ascii="Times New Roman" w:hAnsi="Times New Roman" w:cs="Times New Roman"/>
          <w:sz w:val="24"/>
          <w:szCs w:val="24"/>
        </w:rPr>
        <w:t xml:space="preserve">lisa </w:t>
      </w:r>
      <w:del w:id="62" w:author="Katariina Kärsten - JUSTDIGI" w:date="2025-09-24T15:14:00Z" w16du:dateUtc="2025-09-24T12:14:00Z">
        <w:r w:rsidR="00A321A6" w:rsidDel="00D553D9">
          <w:rPr>
            <w:rFonts w:ascii="Times New Roman" w:hAnsi="Times New Roman" w:cs="Times New Roman"/>
            <w:sz w:val="24"/>
            <w:szCs w:val="24"/>
          </w:rPr>
          <w:delText xml:space="preserve">6 </w:delText>
        </w:r>
      </w:del>
      <w:del w:id="63" w:author="Katariina Kärsten - JUSTDIGI" w:date="2025-09-24T17:03:00Z" w16du:dateUtc="2025-09-24T14:03:00Z">
        <w:r w:rsidR="00A321A6" w:rsidDel="00BF7751">
          <w:rPr>
            <w:rFonts w:ascii="Times New Roman" w:hAnsi="Times New Roman" w:cs="Times New Roman"/>
            <w:sz w:val="24"/>
            <w:szCs w:val="24"/>
          </w:rPr>
          <w:delText>4.</w:delText>
        </w:r>
      </w:del>
      <w:ins w:id="64" w:author="Katariina Kärsten - JUSTDIGI" w:date="2025-09-24T17:03:00Z" w16du:dateUtc="2025-09-24T14:03:00Z">
        <w:r w:rsidR="00BF7751">
          <w:rPr>
            <w:rFonts w:ascii="Times New Roman" w:hAnsi="Times New Roman" w:cs="Times New Roman"/>
            <w:sz w:val="24"/>
            <w:szCs w:val="24"/>
          </w:rPr>
          <w:t>IV</w:t>
        </w:r>
      </w:ins>
      <w:r w:rsidR="00A321A6">
        <w:rPr>
          <w:rFonts w:ascii="Times New Roman" w:hAnsi="Times New Roman" w:cs="Times New Roman"/>
          <w:sz w:val="24"/>
          <w:szCs w:val="24"/>
        </w:rPr>
        <w:t xml:space="preserve"> ja</w:t>
      </w:r>
      <w:r w:rsidR="001C275C">
        <w:rPr>
          <w:rFonts w:ascii="Times New Roman" w:hAnsi="Times New Roman" w:cs="Times New Roman"/>
          <w:sz w:val="24"/>
          <w:szCs w:val="24"/>
        </w:rPr>
        <w:t xml:space="preserve">o </w:t>
      </w:r>
      <w:r w:rsidR="001656D5" w:rsidRPr="004B6940">
        <w:rPr>
          <w:rFonts w:ascii="Times New Roman" w:hAnsi="Times New Roman" w:cs="Times New Roman"/>
          <w:sz w:val="24"/>
          <w:szCs w:val="24"/>
        </w:rPr>
        <w:t>E</w:t>
      </w:r>
      <w:r w:rsidRPr="004B6940">
        <w:rPr>
          <w:rFonts w:ascii="Times New Roman" w:hAnsi="Times New Roman" w:cs="Times New Roman"/>
          <w:sz w:val="24"/>
          <w:szCs w:val="24"/>
        </w:rPr>
        <w:t> jaotises nimetatud</w:t>
      </w:r>
      <w:r w:rsidR="001656D5" w:rsidRPr="004B6940">
        <w:rPr>
          <w:rFonts w:ascii="Times New Roman" w:hAnsi="Times New Roman" w:cs="Times New Roman"/>
          <w:sz w:val="24"/>
          <w:szCs w:val="24"/>
        </w:rPr>
        <w:t xml:space="preserve"> vabastatud isik.</w:t>
      </w:r>
    </w:p>
    <w:p w14:paraId="0378242F" w14:textId="77777777" w:rsidR="002409C6" w:rsidRPr="004B6940" w:rsidRDefault="002409C6" w:rsidP="004B6940">
      <w:pPr>
        <w:spacing w:after="0" w:line="240" w:lineRule="auto"/>
        <w:jc w:val="both"/>
        <w:rPr>
          <w:rFonts w:ascii="Times New Roman" w:hAnsi="Times New Roman" w:cs="Times New Roman"/>
          <w:sz w:val="24"/>
          <w:szCs w:val="24"/>
        </w:rPr>
      </w:pPr>
    </w:p>
    <w:p w14:paraId="633735D5" w14:textId="3A4584C6" w:rsidR="008463A2" w:rsidRPr="004B6940" w:rsidRDefault="008463A2"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B37E01" w:rsidRPr="004B6940">
        <w:rPr>
          <w:rFonts w:ascii="Times New Roman" w:hAnsi="Times New Roman" w:cs="Times New Roman"/>
          <w:sz w:val="24"/>
          <w:szCs w:val="24"/>
        </w:rPr>
        <w:t>3</w:t>
      </w:r>
      <w:r w:rsidRPr="004B6940">
        <w:rPr>
          <w:rFonts w:ascii="Times New Roman" w:hAnsi="Times New Roman" w:cs="Times New Roman"/>
          <w:sz w:val="24"/>
          <w:szCs w:val="24"/>
        </w:rPr>
        <w:t xml:space="preserve">) </w:t>
      </w:r>
      <w:r w:rsidR="000C284E" w:rsidRPr="004B6940">
        <w:rPr>
          <w:rFonts w:ascii="Times New Roman" w:hAnsi="Times New Roman" w:cs="Times New Roman"/>
          <w:sz w:val="24"/>
          <w:szCs w:val="24"/>
        </w:rPr>
        <w:t xml:space="preserve">Aruandekohustusega hõlmatud </w:t>
      </w:r>
      <w:proofErr w:type="spellStart"/>
      <w:r w:rsidR="000C284E" w:rsidRPr="004B6940">
        <w:rPr>
          <w:rFonts w:ascii="Times New Roman" w:hAnsi="Times New Roman" w:cs="Times New Roman"/>
          <w:sz w:val="24"/>
          <w:szCs w:val="24"/>
        </w:rPr>
        <w:t>krüptovara</w:t>
      </w:r>
      <w:proofErr w:type="spellEnd"/>
      <w:r w:rsidR="000C284E" w:rsidRPr="004B6940">
        <w:rPr>
          <w:rFonts w:ascii="Times New Roman" w:hAnsi="Times New Roman" w:cs="Times New Roman"/>
          <w:sz w:val="24"/>
          <w:szCs w:val="24"/>
        </w:rPr>
        <w:t xml:space="preserve"> kasutaja </w:t>
      </w:r>
      <w:r w:rsidRPr="004B6940">
        <w:rPr>
          <w:rFonts w:ascii="Times New Roman" w:hAnsi="Times New Roman" w:cs="Times New Roman"/>
          <w:sz w:val="24"/>
          <w:szCs w:val="24"/>
        </w:rPr>
        <w:t xml:space="preserve">tuvastatakse </w:t>
      </w:r>
      <w:ins w:id="65" w:author="Katariina Kärsten - JUSTDIGI" w:date="2025-09-24T14:16:00Z" w16du:dateUtc="2025-09-24T11:16:00Z">
        <w:r w:rsidR="00C237D2">
          <w:rPr>
            <w:rFonts w:ascii="Times New Roman" w:hAnsi="Times New Roman" w:cs="Times New Roman"/>
            <w:sz w:val="24"/>
            <w:szCs w:val="24"/>
          </w:rPr>
          <w:t xml:space="preserve">nõukogu </w:t>
        </w:r>
      </w:ins>
      <w:r w:rsidRPr="004B6940">
        <w:rPr>
          <w:rFonts w:ascii="Times New Roman" w:hAnsi="Times New Roman" w:cs="Times New Roman"/>
          <w:sz w:val="24"/>
          <w:szCs w:val="24"/>
        </w:rPr>
        <w:t>direktiivi </w:t>
      </w:r>
      <w:ins w:id="66" w:author="Katariina Kärsten - JUSTDIGI" w:date="2025-09-24T14:16:00Z" w16du:dateUtc="2025-09-24T11:16:00Z">
        <w:r w:rsidR="00C237D2">
          <w:rPr>
            <w:rFonts w:ascii="Times New Roman" w:hAnsi="Times New Roman" w:cs="Times New Roman"/>
            <w:sz w:val="24"/>
            <w:szCs w:val="24"/>
          </w:rPr>
          <w:t xml:space="preserve">2011/16/EL </w:t>
        </w:r>
      </w:ins>
      <w:ins w:id="67" w:author="Katariina Kärsten - JUSTDIGI" w:date="2025-09-24T15:14:00Z" w16du:dateUtc="2025-09-24T12:14:00Z">
        <w:r w:rsidR="00D553D9">
          <w:rPr>
            <w:rFonts w:ascii="Times New Roman" w:hAnsi="Times New Roman" w:cs="Times New Roman"/>
            <w:sz w:val="24"/>
            <w:szCs w:val="24"/>
          </w:rPr>
          <w:t xml:space="preserve">VI </w:t>
        </w:r>
      </w:ins>
      <w:r w:rsidR="001C275C">
        <w:rPr>
          <w:rFonts w:ascii="Times New Roman" w:hAnsi="Times New Roman" w:cs="Times New Roman"/>
          <w:sz w:val="24"/>
          <w:szCs w:val="24"/>
        </w:rPr>
        <w:t xml:space="preserve">lisa </w:t>
      </w:r>
      <w:del w:id="68" w:author="Katariina Kärsten - JUSTDIGI" w:date="2025-09-24T15:14:00Z" w16du:dateUtc="2025-09-24T12:14:00Z">
        <w:r w:rsidR="00A321A6" w:rsidDel="00D553D9">
          <w:rPr>
            <w:rFonts w:ascii="Times New Roman" w:hAnsi="Times New Roman" w:cs="Times New Roman"/>
            <w:sz w:val="24"/>
            <w:szCs w:val="24"/>
          </w:rPr>
          <w:delText xml:space="preserve">6 </w:delText>
        </w:r>
      </w:del>
      <w:del w:id="69" w:author="Katariina Kärsten - JUSTDIGI" w:date="2025-09-24T17:03:00Z" w16du:dateUtc="2025-09-24T14:03:00Z">
        <w:r w:rsidR="00A321A6" w:rsidDel="00BF7751">
          <w:rPr>
            <w:rFonts w:ascii="Times New Roman" w:hAnsi="Times New Roman" w:cs="Times New Roman"/>
            <w:sz w:val="24"/>
            <w:szCs w:val="24"/>
          </w:rPr>
          <w:delText>3.</w:delText>
        </w:r>
      </w:del>
      <w:ins w:id="70" w:author="Katariina Kärsten - JUSTDIGI" w:date="2025-09-24T17:03:00Z" w16du:dateUtc="2025-09-24T14:03:00Z">
        <w:r w:rsidR="00BF7751">
          <w:rPr>
            <w:rFonts w:ascii="Times New Roman" w:hAnsi="Times New Roman" w:cs="Times New Roman"/>
            <w:sz w:val="24"/>
            <w:szCs w:val="24"/>
          </w:rPr>
          <w:t>III</w:t>
        </w:r>
      </w:ins>
      <w:r w:rsidR="00A321A6">
        <w:rPr>
          <w:rFonts w:ascii="Times New Roman" w:hAnsi="Times New Roman" w:cs="Times New Roman"/>
          <w:sz w:val="24"/>
          <w:szCs w:val="24"/>
        </w:rPr>
        <w:t xml:space="preserve"> </w:t>
      </w:r>
      <w:r w:rsidRPr="004B6940">
        <w:rPr>
          <w:rFonts w:ascii="Times New Roman" w:hAnsi="Times New Roman" w:cs="Times New Roman"/>
          <w:sz w:val="24"/>
          <w:szCs w:val="24"/>
        </w:rPr>
        <w:t>jaos sätestatud hoolsusmeetmeid kohaldades.</w:t>
      </w:r>
    </w:p>
    <w:p w14:paraId="31279108" w14:textId="77777777" w:rsidR="0080523E" w:rsidRPr="004B6940" w:rsidRDefault="0080523E" w:rsidP="004B6940">
      <w:pPr>
        <w:spacing w:after="0" w:line="240" w:lineRule="auto"/>
        <w:ind w:firstLine="708"/>
        <w:jc w:val="both"/>
        <w:rPr>
          <w:rFonts w:ascii="Times New Roman" w:hAnsi="Times New Roman" w:cs="Times New Roman"/>
          <w:sz w:val="24"/>
          <w:szCs w:val="24"/>
        </w:rPr>
      </w:pPr>
    </w:p>
    <w:p w14:paraId="675DAA41" w14:textId="5A0B6CE7" w:rsidR="006922EC" w:rsidRPr="004B6940" w:rsidRDefault="000432CB"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13</w:t>
      </w:r>
      <w:r w:rsidRPr="004B6940">
        <w:rPr>
          <w:rFonts w:ascii="Times New Roman" w:hAnsi="Times New Roman" w:cs="Times New Roman"/>
          <w:b/>
          <w:bCs/>
          <w:sz w:val="24"/>
          <w:szCs w:val="24"/>
        </w:rPr>
        <w:t>. </w:t>
      </w:r>
      <w:r w:rsidR="00FF4B90" w:rsidRPr="004B6940">
        <w:rPr>
          <w:rFonts w:ascii="Times New Roman" w:hAnsi="Times New Roman" w:cs="Times New Roman"/>
          <w:b/>
          <w:bCs/>
          <w:sz w:val="24"/>
          <w:szCs w:val="24"/>
        </w:rPr>
        <w:t>Kontrolliv isik</w:t>
      </w:r>
    </w:p>
    <w:p w14:paraId="76DB3581" w14:textId="77777777" w:rsidR="009C697C" w:rsidRPr="004B6940" w:rsidRDefault="009C697C" w:rsidP="004B6940">
      <w:pPr>
        <w:spacing w:after="0" w:line="240" w:lineRule="auto"/>
        <w:jc w:val="both"/>
        <w:rPr>
          <w:rFonts w:ascii="Times New Roman" w:hAnsi="Times New Roman" w:cs="Times New Roman"/>
          <w:sz w:val="24"/>
          <w:szCs w:val="24"/>
        </w:rPr>
      </w:pPr>
    </w:p>
    <w:p w14:paraId="6055CFE0" w14:textId="1ADDBFDF" w:rsidR="00FF3DD5" w:rsidRPr="004B6940" w:rsidRDefault="00F05FC2"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Juriidilisest isikust või õiguslikust moodustisest a</w:t>
      </w:r>
      <w:r w:rsidR="009C697C" w:rsidRPr="004B6940">
        <w:rPr>
          <w:rFonts w:ascii="Times New Roman" w:hAnsi="Times New Roman" w:cs="Times New Roman"/>
          <w:sz w:val="24"/>
          <w:szCs w:val="24"/>
        </w:rPr>
        <w:t xml:space="preserve">ruandekohustusega hõlmatud </w:t>
      </w:r>
      <w:proofErr w:type="spellStart"/>
      <w:r w:rsidR="00177F64" w:rsidRPr="004B6940">
        <w:rPr>
          <w:rFonts w:ascii="Times New Roman" w:hAnsi="Times New Roman" w:cs="Times New Roman"/>
          <w:sz w:val="24"/>
          <w:szCs w:val="24"/>
        </w:rPr>
        <w:t>krüptovara</w:t>
      </w:r>
      <w:proofErr w:type="spellEnd"/>
      <w:r w:rsidR="00177F64" w:rsidRPr="004B6940">
        <w:rPr>
          <w:rFonts w:ascii="Times New Roman" w:hAnsi="Times New Roman" w:cs="Times New Roman"/>
          <w:sz w:val="24"/>
          <w:szCs w:val="24"/>
        </w:rPr>
        <w:t xml:space="preserve"> kasutaja </w:t>
      </w:r>
      <w:r w:rsidR="009C697C" w:rsidRPr="004B6940">
        <w:rPr>
          <w:rFonts w:ascii="Times New Roman" w:hAnsi="Times New Roman" w:cs="Times New Roman"/>
          <w:sz w:val="24"/>
          <w:szCs w:val="24"/>
        </w:rPr>
        <w:t>kontrolliva isiku kindlakstegemise</w:t>
      </w:r>
      <w:r w:rsidR="001C275C">
        <w:rPr>
          <w:rFonts w:ascii="Times New Roman" w:hAnsi="Times New Roman" w:cs="Times New Roman"/>
          <w:sz w:val="24"/>
          <w:szCs w:val="24"/>
        </w:rPr>
        <w:t xml:space="preserve"> korral</w:t>
      </w:r>
      <w:r w:rsidR="009C697C" w:rsidRPr="004B6940">
        <w:rPr>
          <w:rFonts w:ascii="Times New Roman" w:hAnsi="Times New Roman" w:cs="Times New Roman"/>
          <w:sz w:val="24"/>
          <w:szCs w:val="24"/>
        </w:rPr>
        <w:t xml:space="preserve"> lähtutakse tegeliku kasusaaja määratlusest rahapesu ja terrorismi rahastamise tõkestamise seaduses.</w:t>
      </w:r>
    </w:p>
    <w:p w14:paraId="6AF85E2B" w14:textId="77777777" w:rsidR="006E6D35" w:rsidRPr="004B6940" w:rsidRDefault="006E6D35" w:rsidP="004B6940">
      <w:pPr>
        <w:spacing w:after="0" w:line="240" w:lineRule="auto"/>
        <w:jc w:val="both"/>
        <w:rPr>
          <w:rFonts w:ascii="Times New Roman" w:hAnsi="Times New Roman" w:cs="Times New Roman"/>
          <w:sz w:val="24"/>
          <w:szCs w:val="24"/>
        </w:rPr>
      </w:pPr>
    </w:p>
    <w:p w14:paraId="766CB366" w14:textId="383C68A7" w:rsidR="006922EC" w:rsidRPr="004B6940" w:rsidRDefault="004B5B55"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14</w:t>
      </w:r>
      <w:r w:rsidRPr="004B6940">
        <w:rPr>
          <w:rFonts w:ascii="Times New Roman" w:hAnsi="Times New Roman" w:cs="Times New Roman"/>
          <w:b/>
          <w:bCs/>
          <w:sz w:val="24"/>
          <w:szCs w:val="24"/>
        </w:rPr>
        <w:t>. </w:t>
      </w:r>
      <w:bookmarkStart w:id="71" w:name="_Hlk203951892"/>
      <w:r w:rsidR="00F05FC2" w:rsidRPr="004B6940">
        <w:rPr>
          <w:rFonts w:ascii="Times New Roman" w:hAnsi="Times New Roman" w:cs="Times New Roman"/>
          <w:b/>
          <w:bCs/>
          <w:sz w:val="24"/>
          <w:szCs w:val="24"/>
        </w:rPr>
        <w:t xml:space="preserve">Aruandekohustusega hõlmatud </w:t>
      </w:r>
      <w:proofErr w:type="spellStart"/>
      <w:r w:rsidR="00F05FC2" w:rsidRPr="004B6940">
        <w:rPr>
          <w:rFonts w:ascii="Times New Roman" w:hAnsi="Times New Roman" w:cs="Times New Roman"/>
          <w:b/>
          <w:bCs/>
          <w:sz w:val="24"/>
          <w:szCs w:val="24"/>
        </w:rPr>
        <w:t>krüptovara</w:t>
      </w:r>
      <w:proofErr w:type="spellEnd"/>
      <w:r w:rsidR="00F05FC2" w:rsidRPr="004B6940">
        <w:rPr>
          <w:rFonts w:ascii="Times New Roman" w:hAnsi="Times New Roman" w:cs="Times New Roman"/>
          <w:b/>
          <w:bCs/>
          <w:sz w:val="24"/>
          <w:szCs w:val="24"/>
        </w:rPr>
        <w:t xml:space="preserve"> kasutaja</w:t>
      </w:r>
      <w:r w:rsidR="006922EC" w:rsidRPr="004B6940">
        <w:rPr>
          <w:rFonts w:ascii="Times New Roman" w:hAnsi="Times New Roman" w:cs="Times New Roman"/>
          <w:b/>
          <w:bCs/>
          <w:sz w:val="24"/>
          <w:szCs w:val="24"/>
        </w:rPr>
        <w:t xml:space="preserve"> ja kontrolliva isiku </w:t>
      </w:r>
      <w:proofErr w:type="spellStart"/>
      <w:r w:rsidR="00247B45" w:rsidRPr="004B6940">
        <w:rPr>
          <w:rFonts w:ascii="Times New Roman" w:hAnsi="Times New Roman" w:cs="Times New Roman"/>
          <w:b/>
          <w:bCs/>
          <w:sz w:val="24"/>
          <w:szCs w:val="24"/>
        </w:rPr>
        <w:t>residentsuse</w:t>
      </w:r>
      <w:proofErr w:type="spellEnd"/>
      <w:r w:rsidR="00247B45" w:rsidRPr="004B6940">
        <w:rPr>
          <w:rFonts w:ascii="Times New Roman" w:hAnsi="Times New Roman" w:cs="Times New Roman"/>
          <w:b/>
          <w:bCs/>
          <w:sz w:val="24"/>
          <w:szCs w:val="24"/>
        </w:rPr>
        <w:t xml:space="preserve"> </w:t>
      </w:r>
      <w:r w:rsidR="006922EC" w:rsidRPr="004B6940">
        <w:rPr>
          <w:rFonts w:ascii="Times New Roman" w:hAnsi="Times New Roman" w:cs="Times New Roman"/>
          <w:b/>
          <w:bCs/>
          <w:sz w:val="24"/>
          <w:szCs w:val="24"/>
        </w:rPr>
        <w:t>kinnitus</w:t>
      </w:r>
      <w:bookmarkEnd w:id="71"/>
    </w:p>
    <w:p w14:paraId="2F658C57" w14:textId="77777777" w:rsidR="00AD3531" w:rsidRPr="004B6940" w:rsidRDefault="00AD3531" w:rsidP="004B6940">
      <w:pPr>
        <w:spacing w:after="0" w:line="240" w:lineRule="auto"/>
        <w:jc w:val="both"/>
        <w:rPr>
          <w:rFonts w:ascii="Times New Roman" w:hAnsi="Times New Roman" w:cs="Times New Roman"/>
          <w:sz w:val="24"/>
          <w:szCs w:val="24"/>
        </w:rPr>
      </w:pPr>
    </w:p>
    <w:p w14:paraId="22C5B324" w14:textId="5585A7AE"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F05FC2" w:rsidRPr="004B6940">
        <w:rPr>
          <w:rFonts w:ascii="Times New Roman" w:hAnsi="Times New Roman" w:cs="Times New Roman"/>
          <w:sz w:val="24"/>
          <w:szCs w:val="24"/>
        </w:rPr>
        <w:t xml:space="preserve">Aruandekohustusega hõlmatud </w:t>
      </w:r>
      <w:proofErr w:type="spellStart"/>
      <w:r w:rsidR="00F05FC2" w:rsidRPr="004B6940">
        <w:rPr>
          <w:rFonts w:ascii="Times New Roman" w:hAnsi="Times New Roman" w:cs="Times New Roman"/>
          <w:sz w:val="24"/>
          <w:szCs w:val="24"/>
        </w:rPr>
        <w:t>krüptovara</w:t>
      </w:r>
      <w:proofErr w:type="spellEnd"/>
      <w:r w:rsidR="00F05FC2" w:rsidRPr="004B6940">
        <w:rPr>
          <w:rFonts w:ascii="Times New Roman" w:hAnsi="Times New Roman" w:cs="Times New Roman"/>
          <w:sz w:val="24"/>
          <w:szCs w:val="24"/>
        </w:rPr>
        <w:t xml:space="preserve"> kasutaja ja kontrolliva isiku </w:t>
      </w:r>
      <w:commentRangeStart w:id="72"/>
      <w:proofErr w:type="spellStart"/>
      <w:r w:rsidR="00247B45" w:rsidRPr="004B6940">
        <w:rPr>
          <w:rFonts w:ascii="Times New Roman" w:hAnsi="Times New Roman" w:cs="Times New Roman"/>
          <w:sz w:val="24"/>
          <w:szCs w:val="24"/>
        </w:rPr>
        <w:t>residentsuse</w:t>
      </w:r>
      <w:proofErr w:type="spellEnd"/>
      <w:r w:rsidR="00247B45" w:rsidRPr="004B6940">
        <w:rPr>
          <w:rFonts w:ascii="Times New Roman" w:hAnsi="Times New Roman" w:cs="Times New Roman"/>
          <w:sz w:val="24"/>
          <w:szCs w:val="24"/>
        </w:rPr>
        <w:t xml:space="preserve"> </w:t>
      </w:r>
      <w:r w:rsidR="00F05FC2" w:rsidRPr="004B6940">
        <w:rPr>
          <w:rFonts w:ascii="Times New Roman" w:hAnsi="Times New Roman" w:cs="Times New Roman"/>
          <w:sz w:val="24"/>
          <w:szCs w:val="24"/>
        </w:rPr>
        <w:t xml:space="preserve">kinnitus </w:t>
      </w:r>
      <w:r w:rsidRPr="004B6940">
        <w:rPr>
          <w:rFonts w:ascii="Times New Roman" w:hAnsi="Times New Roman" w:cs="Times New Roman"/>
          <w:sz w:val="24"/>
          <w:szCs w:val="24"/>
        </w:rPr>
        <w:t xml:space="preserve">on </w:t>
      </w:r>
      <w:commentRangeEnd w:id="72"/>
      <w:r w:rsidR="0050120D">
        <w:rPr>
          <w:rStyle w:val="Kommentaariviide"/>
        </w:rPr>
        <w:commentReference w:id="72"/>
      </w:r>
      <w:r w:rsidRPr="004B6940">
        <w:rPr>
          <w:rFonts w:ascii="Times New Roman" w:hAnsi="Times New Roman" w:cs="Times New Roman"/>
          <w:sz w:val="24"/>
          <w:szCs w:val="24"/>
        </w:rPr>
        <w:t xml:space="preserve">kirjalikus või kirjalikku taasesitamist võimaldavas vormis kinnitus isiku </w:t>
      </w:r>
      <w:proofErr w:type="spellStart"/>
      <w:r w:rsidRPr="004B6940">
        <w:rPr>
          <w:rFonts w:ascii="Times New Roman" w:hAnsi="Times New Roman" w:cs="Times New Roman"/>
          <w:sz w:val="24"/>
          <w:szCs w:val="24"/>
        </w:rPr>
        <w:t>residentsuse</w:t>
      </w:r>
      <w:proofErr w:type="spellEnd"/>
      <w:r w:rsidRPr="004B6940">
        <w:rPr>
          <w:rFonts w:ascii="Times New Roman" w:hAnsi="Times New Roman" w:cs="Times New Roman"/>
          <w:sz w:val="24"/>
          <w:szCs w:val="24"/>
        </w:rPr>
        <w:t xml:space="preserve"> kohta, mis sisaldab vähemalt järgmisi andmeid:</w:t>
      </w:r>
    </w:p>
    <w:p w14:paraId="15763AAE" w14:textId="5FFA1561"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673315" w:rsidRPr="004B6940">
        <w:rPr>
          <w:rFonts w:ascii="Times New Roman" w:hAnsi="Times New Roman" w:cs="Times New Roman"/>
          <w:sz w:val="24"/>
          <w:szCs w:val="24"/>
        </w:rPr>
        <w:t>füüsilise isiku ees- ja perekonna</w:t>
      </w:r>
      <w:r w:rsidRPr="004B6940">
        <w:rPr>
          <w:rFonts w:ascii="Times New Roman" w:hAnsi="Times New Roman" w:cs="Times New Roman"/>
          <w:sz w:val="24"/>
          <w:szCs w:val="24"/>
        </w:rPr>
        <w:t>nimi</w:t>
      </w:r>
      <w:r w:rsidR="00C4557C" w:rsidRPr="004B6940">
        <w:rPr>
          <w:rFonts w:ascii="Times New Roman" w:hAnsi="Times New Roman" w:cs="Times New Roman"/>
          <w:sz w:val="24"/>
          <w:szCs w:val="24"/>
        </w:rPr>
        <w:t xml:space="preserve"> või</w:t>
      </w:r>
      <w:r w:rsidR="00673315" w:rsidRPr="004B6940">
        <w:rPr>
          <w:rFonts w:ascii="Times New Roman" w:hAnsi="Times New Roman" w:cs="Times New Roman"/>
          <w:sz w:val="24"/>
          <w:szCs w:val="24"/>
        </w:rPr>
        <w:t xml:space="preserve"> juriidilise isiku</w:t>
      </w:r>
      <w:r w:rsidR="0055751D" w:rsidRPr="004B6940">
        <w:rPr>
          <w:rFonts w:ascii="Times New Roman" w:hAnsi="Times New Roman" w:cs="Times New Roman"/>
          <w:sz w:val="24"/>
          <w:szCs w:val="24"/>
        </w:rPr>
        <w:t xml:space="preserve"> või õigusliku moodustise </w:t>
      </w:r>
      <w:r w:rsidR="00C4557C" w:rsidRPr="004B6940">
        <w:rPr>
          <w:rFonts w:ascii="Times New Roman" w:hAnsi="Times New Roman" w:cs="Times New Roman"/>
          <w:sz w:val="24"/>
          <w:szCs w:val="24"/>
        </w:rPr>
        <w:t>ärinimi;</w:t>
      </w:r>
    </w:p>
    <w:p w14:paraId="73B5ED70" w14:textId="2D25BE37"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w:t>
      </w:r>
      <w:r w:rsidR="00C4557C" w:rsidRPr="004B6940">
        <w:rPr>
          <w:rFonts w:ascii="Times New Roman" w:hAnsi="Times New Roman" w:cs="Times New Roman"/>
          <w:sz w:val="24"/>
          <w:szCs w:val="24"/>
        </w:rPr>
        <w:t xml:space="preserve">füüsilise isiku </w:t>
      </w:r>
      <w:r w:rsidRPr="004B6940">
        <w:rPr>
          <w:rFonts w:ascii="Times New Roman" w:hAnsi="Times New Roman" w:cs="Times New Roman"/>
          <w:sz w:val="24"/>
          <w:szCs w:val="24"/>
        </w:rPr>
        <w:t>elukoha aadress</w:t>
      </w:r>
      <w:r w:rsidR="00C4557C" w:rsidRPr="004B6940">
        <w:rPr>
          <w:rFonts w:ascii="Times New Roman" w:hAnsi="Times New Roman" w:cs="Times New Roman"/>
          <w:sz w:val="24"/>
          <w:szCs w:val="24"/>
        </w:rPr>
        <w:t xml:space="preserve"> või juriidilise isiku aadress</w:t>
      </w:r>
      <w:r w:rsidR="00DC4892" w:rsidRPr="004B6940">
        <w:rPr>
          <w:rFonts w:ascii="Times New Roman" w:hAnsi="Times New Roman" w:cs="Times New Roman"/>
          <w:sz w:val="24"/>
          <w:szCs w:val="24"/>
        </w:rPr>
        <w:t>;</w:t>
      </w:r>
    </w:p>
    <w:p w14:paraId="2562E5CA" w14:textId="21B83A89"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r w:rsidR="00952292" w:rsidRPr="004B6940">
        <w:rPr>
          <w:rFonts w:ascii="Times New Roman" w:hAnsi="Times New Roman" w:cs="Times New Roman"/>
          <w:sz w:val="24"/>
          <w:szCs w:val="24"/>
        </w:rPr>
        <w:t xml:space="preserve">Euroopa Liidu </w:t>
      </w:r>
      <w:r w:rsidR="002535DA" w:rsidRPr="004B6940">
        <w:rPr>
          <w:rFonts w:ascii="Times New Roman" w:hAnsi="Times New Roman" w:cs="Times New Roman"/>
          <w:sz w:val="24"/>
          <w:szCs w:val="24"/>
        </w:rPr>
        <w:t>liikmesriigid</w:t>
      </w:r>
      <w:r w:rsidR="00952292" w:rsidRPr="004B6940">
        <w:rPr>
          <w:rFonts w:ascii="Times New Roman" w:hAnsi="Times New Roman" w:cs="Times New Roman"/>
          <w:sz w:val="24"/>
          <w:szCs w:val="24"/>
        </w:rPr>
        <w:t>, mille resident isik on</w:t>
      </w:r>
      <w:r w:rsidRPr="004B6940">
        <w:rPr>
          <w:rFonts w:ascii="Times New Roman" w:hAnsi="Times New Roman" w:cs="Times New Roman"/>
          <w:sz w:val="24"/>
          <w:szCs w:val="24"/>
        </w:rPr>
        <w:t>;</w:t>
      </w:r>
    </w:p>
    <w:p w14:paraId="5E1632D9" w14:textId="2C5302A8"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4) </w:t>
      </w:r>
      <w:r w:rsidR="00C52E79" w:rsidRPr="004B6940">
        <w:rPr>
          <w:rFonts w:ascii="Times New Roman" w:hAnsi="Times New Roman" w:cs="Times New Roman"/>
          <w:sz w:val="24"/>
          <w:szCs w:val="24"/>
        </w:rPr>
        <w:t xml:space="preserve">maksukohustuslasena registreerimise number igas </w:t>
      </w:r>
      <w:r w:rsidR="00952292" w:rsidRPr="004B6940">
        <w:rPr>
          <w:rFonts w:ascii="Times New Roman" w:hAnsi="Times New Roman" w:cs="Times New Roman"/>
          <w:sz w:val="24"/>
          <w:szCs w:val="24"/>
        </w:rPr>
        <w:t xml:space="preserve">Euroopa Liidu </w:t>
      </w:r>
      <w:r w:rsidR="00C52E79" w:rsidRPr="004B6940">
        <w:rPr>
          <w:rFonts w:ascii="Times New Roman" w:hAnsi="Times New Roman" w:cs="Times New Roman"/>
          <w:sz w:val="24"/>
          <w:szCs w:val="24"/>
        </w:rPr>
        <w:t>liikmesriigis;</w:t>
      </w:r>
    </w:p>
    <w:p w14:paraId="14A99F14" w14:textId="2EF0CF0D"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5) </w:t>
      </w:r>
      <w:r w:rsidR="002A4985" w:rsidRPr="004B6940">
        <w:rPr>
          <w:rFonts w:ascii="Times New Roman" w:hAnsi="Times New Roman" w:cs="Times New Roman"/>
          <w:sz w:val="24"/>
          <w:szCs w:val="24"/>
        </w:rPr>
        <w:t xml:space="preserve">füüsilise isiku </w:t>
      </w:r>
      <w:r w:rsidRPr="004B6940">
        <w:rPr>
          <w:rFonts w:ascii="Times New Roman" w:hAnsi="Times New Roman" w:cs="Times New Roman"/>
          <w:sz w:val="24"/>
          <w:szCs w:val="24"/>
        </w:rPr>
        <w:t>sünniaeg;</w:t>
      </w:r>
    </w:p>
    <w:p w14:paraId="4A48797D" w14:textId="528BD16A"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6)</w:t>
      </w:r>
      <w:r w:rsidR="008E5D96" w:rsidRPr="004B6940">
        <w:rPr>
          <w:rFonts w:ascii="Times New Roman" w:hAnsi="Times New Roman" w:cs="Times New Roman"/>
          <w:sz w:val="24"/>
          <w:szCs w:val="24"/>
        </w:rPr>
        <w:t xml:space="preserve"> </w:t>
      </w:r>
      <w:r w:rsidRPr="004B6940">
        <w:rPr>
          <w:rFonts w:ascii="Times New Roman" w:hAnsi="Times New Roman" w:cs="Times New Roman"/>
          <w:sz w:val="24"/>
          <w:szCs w:val="24"/>
        </w:rPr>
        <w:t xml:space="preserve"> </w:t>
      </w:r>
      <w:r w:rsidR="00EE25FF" w:rsidRPr="004B6940">
        <w:rPr>
          <w:rFonts w:ascii="Times New Roman" w:hAnsi="Times New Roman" w:cs="Times New Roman"/>
          <w:sz w:val="24"/>
          <w:szCs w:val="24"/>
        </w:rPr>
        <w:t>juriidilis</w:t>
      </w:r>
      <w:r w:rsidR="005E1595" w:rsidRPr="004B6940">
        <w:rPr>
          <w:rFonts w:ascii="Times New Roman" w:hAnsi="Times New Roman" w:cs="Times New Roman"/>
          <w:sz w:val="24"/>
          <w:szCs w:val="24"/>
        </w:rPr>
        <w:t>t</w:t>
      </w:r>
      <w:r w:rsidR="00EE25FF" w:rsidRPr="004B6940">
        <w:rPr>
          <w:rFonts w:ascii="Times New Roman" w:hAnsi="Times New Roman" w:cs="Times New Roman"/>
          <w:sz w:val="24"/>
          <w:szCs w:val="24"/>
        </w:rPr>
        <w:t xml:space="preserve"> isiku</w:t>
      </w:r>
      <w:r w:rsidR="005E1595" w:rsidRPr="004B6940">
        <w:rPr>
          <w:rFonts w:ascii="Times New Roman" w:hAnsi="Times New Roman" w:cs="Times New Roman"/>
          <w:sz w:val="24"/>
          <w:szCs w:val="24"/>
        </w:rPr>
        <w:t>t</w:t>
      </w:r>
      <w:r w:rsidR="00EE25FF" w:rsidRPr="004B6940">
        <w:rPr>
          <w:rFonts w:ascii="Times New Roman" w:hAnsi="Times New Roman" w:cs="Times New Roman"/>
          <w:sz w:val="24"/>
          <w:szCs w:val="24"/>
        </w:rPr>
        <w:t xml:space="preserve"> või õiguslik</w:t>
      </w:r>
      <w:r w:rsidR="005E1595" w:rsidRPr="004B6940">
        <w:rPr>
          <w:rFonts w:ascii="Times New Roman" w:hAnsi="Times New Roman" w:cs="Times New Roman"/>
          <w:sz w:val="24"/>
          <w:szCs w:val="24"/>
        </w:rPr>
        <w:t>ku</w:t>
      </w:r>
      <w:r w:rsidR="00EE25FF" w:rsidRPr="004B6940">
        <w:rPr>
          <w:rFonts w:ascii="Times New Roman" w:hAnsi="Times New Roman" w:cs="Times New Roman"/>
          <w:sz w:val="24"/>
          <w:szCs w:val="24"/>
        </w:rPr>
        <w:t xml:space="preserve"> moodustis</w:t>
      </w:r>
      <w:r w:rsidR="005E1595" w:rsidRPr="004B6940">
        <w:rPr>
          <w:rFonts w:ascii="Times New Roman" w:hAnsi="Times New Roman" w:cs="Times New Roman"/>
          <w:sz w:val="24"/>
          <w:szCs w:val="24"/>
        </w:rPr>
        <w:t>t</w:t>
      </w:r>
      <w:r w:rsidR="00EE25FF" w:rsidRPr="004B6940">
        <w:rPr>
          <w:rFonts w:ascii="Times New Roman" w:hAnsi="Times New Roman" w:cs="Times New Roman"/>
          <w:sz w:val="24"/>
          <w:szCs w:val="24"/>
        </w:rPr>
        <w:t xml:space="preserve">, kes ei ole </w:t>
      </w:r>
      <w:r w:rsidR="00EC4CB3" w:rsidRPr="004B6940">
        <w:rPr>
          <w:rFonts w:ascii="Times New Roman" w:hAnsi="Times New Roman" w:cs="Times New Roman"/>
          <w:sz w:val="24"/>
          <w:szCs w:val="24"/>
        </w:rPr>
        <w:t>aktiivne üksus ega vabastatud isik</w:t>
      </w:r>
      <w:r w:rsidR="00D25041" w:rsidRPr="004B6940">
        <w:rPr>
          <w:rFonts w:ascii="Times New Roman" w:hAnsi="Times New Roman" w:cs="Times New Roman"/>
          <w:sz w:val="24"/>
          <w:szCs w:val="24"/>
        </w:rPr>
        <w:t xml:space="preserve">, </w:t>
      </w:r>
      <w:r w:rsidR="005E1595" w:rsidRPr="004B6940">
        <w:rPr>
          <w:rFonts w:ascii="Times New Roman" w:hAnsi="Times New Roman" w:cs="Times New Roman"/>
          <w:sz w:val="24"/>
          <w:szCs w:val="24"/>
        </w:rPr>
        <w:t xml:space="preserve">kontrolliva isiku </w:t>
      </w:r>
      <w:r w:rsidR="0030182C" w:rsidRPr="004B6940">
        <w:rPr>
          <w:rFonts w:ascii="Times New Roman" w:hAnsi="Times New Roman" w:cs="Times New Roman"/>
          <w:sz w:val="24"/>
          <w:szCs w:val="24"/>
        </w:rPr>
        <w:t>roll</w:t>
      </w:r>
      <w:r w:rsidR="00754C33" w:rsidRPr="004B6940">
        <w:rPr>
          <w:rFonts w:ascii="Times New Roman" w:hAnsi="Times New Roman" w:cs="Times New Roman"/>
          <w:sz w:val="24"/>
          <w:szCs w:val="24"/>
        </w:rPr>
        <w:t xml:space="preserve">id, mille alusel </w:t>
      </w:r>
      <w:r w:rsidR="00A40DD3" w:rsidRPr="004B6940">
        <w:rPr>
          <w:rFonts w:ascii="Times New Roman" w:hAnsi="Times New Roman" w:cs="Times New Roman"/>
          <w:sz w:val="24"/>
          <w:szCs w:val="24"/>
        </w:rPr>
        <w:t>ta on kontrolliv isik, kui see ei ole var</w:t>
      </w:r>
      <w:r w:rsidR="001C275C">
        <w:rPr>
          <w:rFonts w:ascii="Times New Roman" w:hAnsi="Times New Roman" w:cs="Times New Roman"/>
          <w:sz w:val="24"/>
          <w:szCs w:val="24"/>
        </w:rPr>
        <w:t>em</w:t>
      </w:r>
      <w:r w:rsidR="00A40DD3" w:rsidRPr="004B6940">
        <w:rPr>
          <w:rFonts w:ascii="Times New Roman" w:hAnsi="Times New Roman" w:cs="Times New Roman"/>
          <w:sz w:val="24"/>
          <w:szCs w:val="24"/>
        </w:rPr>
        <w:t xml:space="preserve"> välja selgitatud</w:t>
      </w:r>
      <w:r w:rsidR="00FB4BE1">
        <w:rPr>
          <w:rFonts w:ascii="Times New Roman" w:hAnsi="Times New Roman" w:cs="Times New Roman"/>
          <w:sz w:val="24"/>
          <w:szCs w:val="24"/>
        </w:rPr>
        <w:t>;</w:t>
      </w:r>
    </w:p>
    <w:p w14:paraId="5969853A" w14:textId="144C118E" w:rsidR="008623AB"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7) </w:t>
      </w:r>
      <w:r w:rsidR="008314E2" w:rsidRPr="004B6940">
        <w:rPr>
          <w:rFonts w:ascii="Times New Roman" w:hAnsi="Times New Roman" w:cs="Times New Roman"/>
          <w:sz w:val="24"/>
          <w:szCs w:val="24"/>
        </w:rPr>
        <w:t>kui see on asjakohane</w:t>
      </w:r>
      <w:r w:rsidR="001C275C">
        <w:rPr>
          <w:rFonts w:ascii="Times New Roman" w:hAnsi="Times New Roman" w:cs="Times New Roman"/>
          <w:sz w:val="24"/>
          <w:szCs w:val="24"/>
        </w:rPr>
        <w:t>,</w:t>
      </w:r>
      <w:r w:rsidR="008314E2" w:rsidRPr="004B6940">
        <w:rPr>
          <w:rFonts w:ascii="Times New Roman" w:hAnsi="Times New Roman" w:cs="Times New Roman"/>
          <w:sz w:val="24"/>
          <w:szCs w:val="24"/>
        </w:rPr>
        <w:t xml:space="preserve"> </w:t>
      </w:r>
      <w:r w:rsidR="00164F7E" w:rsidRPr="004B6940">
        <w:rPr>
          <w:rFonts w:ascii="Times New Roman" w:hAnsi="Times New Roman" w:cs="Times New Roman"/>
          <w:sz w:val="24"/>
          <w:szCs w:val="24"/>
        </w:rPr>
        <w:t>teave selle kohta, milliste kriteeriumide täitmise</w:t>
      </w:r>
      <w:r w:rsidR="001C275C">
        <w:rPr>
          <w:rFonts w:ascii="Times New Roman" w:hAnsi="Times New Roman" w:cs="Times New Roman"/>
          <w:sz w:val="24"/>
          <w:szCs w:val="24"/>
        </w:rPr>
        <w:t xml:space="preserve"> korra</w:t>
      </w:r>
      <w:r w:rsidR="00164F7E" w:rsidRPr="004B6940">
        <w:rPr>
          <w:rFonts w:ascii="Times New Roman" w:hAnsi="Times New Roman" w:cs="Times New Roman"/>
          <w:sz w:val="24"/>
          <w:szCs w:val="24"/>
        </w:rPr>
        <w:t>l käsit</w:t>
      </w:r>
      <w:r w:rsidR="001C275C">
        <w:rPr>
          <w:rFonts w:ascii="Times New Roman" w:hAnsi="Times New Roman" w:cs="Times New Roman"/>
          <w:sz w:val="24"/>
          <w:szCs w:val="24"/>
        </w:rPr>
        <w:t>at</w:t>
      </w:r>
      <w:r w:rsidR="00164F7E" w:rsidRPr="004B6940">
        <w:rPr>
          <w:rFonts w:ascii="Times New Roman" w:hAnsi="Times New Roman" w:cs="Times New Roman"/>
          <w:sz w:val="24"/>
          <w:szCs w:val="24"/>
        </w:rPr>
        <w:t xml:space="preserve">akse </w:t>
      </w:r>
      <w:r w:rsidR="008314E2" w:rsidRPr="004B6940">
        <w:rPr>
          <w:rFonts w:ascii="Times New Roman" w:hAnsi="Times New Roman" w:cs="Times New Roman"/>
          <w:sz w:val="24"/>
          <w:szCs w:val="24"/>
        </w:rPr>
        <w:t>juriidilist isikut või õiguslikku moodustist</w:t>
      </w:r>
      <w:r w:rsidR="00164F7E" w:rsidRPr="004B6940">
        <w:rPr>
          <w:rFonts w:ascii="Times New Roman" w:hAnsi="Times New Roman" w:cs="Times New Roman"/>
          <w:sz w:val="24"/>
          <w:szCs w:val="24"/>
        </w:rPr>
        <w:t xml:space="preserve"> </w:t>
      </w:r>
      <w:r w:rsidR="008314E2" w:rsidRPr="004B6940">
        <w:rPr>
          <w:rFonts w:ascii="Times New Roman" w:hAnsi="Times New Roman" w:cs="Times New Roman"/>
          <w:sz w:val="24"/>
          <w:szCs w:val="24"/>
        </w:rPr>
        <w:t>aktiiv</w:t>
      </w:r>
      <w:r w:rsidR="00164F7E" w:rsidRPr="004B6940">
        <w:rPr>
          <w:rFonts w:ascii="Times New Roman" w:hAnsi="Times New Roman" w:cs="Times New Roman"/>
          <w:sz w:val="24"/>
          <w:szCs w:val="24"/>
        </w:rPr>
        <w:t>s</w:t>
      </w:r>
      <w:r w:rsidR="008314E2" w:rsidRPr="004B6940">
        <w:rPr>
          <w:rFonts w:ascii="Times New Roman" w:hAnsi="Times New Roman" w:cs="Times New Roman"/>
          <w:sz w:val="24"/>
          <w:szCs w:val="24"/>
        </w:rPr>
        <w:t>e üksus</w:t>
      </w:r>
      <w:r w:rsidR="00164F7E" w:rsidRPr="004B6940">
        <w:rPr>
          <w:rFonts w:ascii="Times New Roman" w:hAnsi="Times New Roman" w:cs="Times New Roman"/>
          <w:sz w:val="24"/>
          <w:szCs w:val="24"/>
        </w:rPr>
        <w:t>e</w:t>
      </w:r>
      <w:r w:rsidR="008314E2" w:rsidRPr="004B6940">
        <w:rPr>
          <w:rFonts w:ascii="Times New Roman" w:hAnsi="Times New Roman" w:cs="Times New Roman"/>
          <w:sz w:val="24"/>
          <w:szCs w:val="24"/>
        </w:rPr>
        <w:t xml:space="preserve"> </w:t>
      </w:r>
      <w:r w:rsidR="00164F7E" w:rsidRPr="004B6940">
        <w:rPr>
          <w:rFonts w:ascii="Times New Roman" w:hAnsi="Times New Roman" w:cs="Times New Roman"/>
          <w:sz w:val="24"/>
          <w:szCs w:val="24"/>
        </w:rPr>
        <w:t>või</w:t>
      </w:r>
      <w:r w:rsidR="008314E2" w:rsidRPr="004B6940">
        <w:rPr>
          <w:rFonts w:ascii="Times New Roman" w:hAnsi="Times New Roman" w:cs="Times New Roman"/>
          <w:sz w:val="24"/>
          <w:szCs w:val="24"/>
        </w:rPr>
        <w:t xml:space="preserve"> vabastatud isik</w:t>
      </w:r>
      <w:r w:rsidR="00164F7E" w:rsidRPr="004B6940">
        <w:rPr>
          <w:rFonts w:ascii="Times New Roman" w:hAnsi="Times New Roman" w:cs="Times New Roman"/>
          <w:sz w:val="24"/>
          <w:szCs w:val="24"/>
        </w:rPr>
        <w:t>una</w:t>
      </w:r>
      <w:r w:rsidRPr="004B6940">
        <w:rPr>
          <w:rFonts w:ascii="Times New Roman" w:hAnsi="Times New Roman" w:cs="Times New Roman"/>
          <w:sz w:val="24"/>
          <w:szCs w:val="24"/>
        </w:rPr>
        <w:t>.</w:t>
      </w:r>
    </w:p>
    <w:p w14:paraId="4028F396" w14:textId="77777777" w:rsidR="008623AB" w:rsidRPr="004B6940" w:rsidRDefault="008623AB" w:rsidP="004B6940">
      <w:pPr>
        <w:spacing w:after="0" w:line="240" w:lineRule="auto"/>
        <w:jc w:val="both"/>
        <w:rPr>
          <w:rFonts w:ascii="Times New Roman" w:hAnsi="Times New Roman" w:cs="Times New Roman"/>
          <w:sz w:val="24"/>
          <w:szCs w:val="24"/>
          <w:highlight w:val="yellow"/>
        </w:rPr>
      </w:pPr>
    </w:p>
    <w:p w14:paraId="7230C122" w14:textId="3C0033F8" w:rsidR="008C183A" w:rsidRPr="004B6940" w:rsidRDefault="008623AB"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w:t>
      </w:r>
      <w:r w:rsidR="004E4446" w:rsidRPr="004B6940">
        <w:rPr>
          <w:rFonts w:ascii="Times New Roman" w:hAnsi="Times New Roman" w:cs="Times New Roman"/>
          <w:sz w:val="24"/>
          <w:szCs w:val="24"/>
        </w:rPr>
        <w:t>K</w:t>
      </w:r>
      <w:r w:rsidRPr="004B6940">
        <w:rPr>
          <w:rFonts w:ascii="Times New Roman" w:hAnsi="Times New Roman" w:cs="Times New Roman"/>
          <w:sz w:val="24"/>
          <w:szCs w:val="24"/>
        </w:rPr>
        <w:t xml:space="preserve">ontrolliva isiku eest võib kinnituse esitada </w:t>
      </w:r>
      <w:r w:rsidR="004E4446" w:rsidRPr="004B6940">
        <w:rPr>
          <w:rFonts w:ascii="Times New Roman" w:hAnsi="Times New Roman" w:cs="Times New Roman"/>
          <w:sz w:val="24"/>
          <w:szCs w:val="24"/>
        </w:rPr>
        <w:t>juriidiline isik või õiguslik moodustis</w:t>
      </w:r>
      <w:r w:rsidRPr="004B6940">
        <w:rPr>
          <w:rFonts w:ascii="Times New Roman" w:hAnsi="Times New Roman" w:cs="Times New Roman"/>
          <w:sz w:val="24"/>
          <w:szCs w:val="24"/>
        </w:rPr>
        <w:t>.</w:t>
      </w:r>
    </w:p>
    <w:p w14:paraId="72540AD1" w14:textId="77777777" w:rsidR="00130EF0" w:rsidRPr="004B6940" w:rsidRDefault="00130EF0" w:rsidP="004B6940">
      <w:pPr>
        <w:spacing w:after="0" w:line="240" w:lineRule="auto"/>
        <w:jc w:val="both"/>
        <w:rPr>
          <w:rFonts w:ascii="Times New Roman" w:hAnsi="Times New Roman" w:cs="Times New Roman"/>
          <w:sz w:val="24"/>
          <w:szCs w:val="24"/>
        </w:rPr>
      </w:pPr>
    </w:p>
    <w:p w14:paraId="53FD446D" w14:textId="063A83B3" w:rsidR="00130EF0" w:rsidRPr="004B6940" w:rsidRDefault="00130EF0"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r w:rsidR="00B21557" w:rsidRPr="004B6940">
        <w:rPr>
          <w:rFonts w:ascii="Times New Roman" w:hAnsi="Times New Roman" w:cs="Times New Roman"/>
          <w:sz w:val="24"/>
          <w:szCs w:val="24"/>
        </w:rPr>
        <w:t>K</w:t>
      </w:r>
      <w:r w:rsidRPr="004B6940">
        <w:rPr>
          <w:rFonts w:ascii="Times New Roman" w:hAnsi="Times New Roman" w:cs="Times New Roman"/>
          <w:sz w:val="24"/>
          <w:szCs w:val="24"/>
        </w:rPr>
        <w:t xml:space="preserve">äesoleva seaduse </w:t>
      </w:r>
      <w:r w:rsidR="00722DAE">
        <w:rPr>
          <w:rFonts w:ascii="Times New Roman" w:hAnsi="Times New Roman" w:cs="Times New Roman"/>
          <w:sz w:val="24"/>
          <w:szCs w:val="24"/>
        </w:rPr>
        <w:t>tähenduses</w:t>
      </w:r>
      <w:r w:rsidRPr="004B6940">
        <w:rPr>
          <w:rFonts w:ascii="Times New Roman" w:hAnsi="Times New Roman" w:cs="Times New Roman"/>
          <w:sz w:val="24"/>
          <w:szCs w:val="24"/>
        </w:rPr>
        <w:t xml:space="preserve"> finantsasutuseks olev </w:t>
      </w:r>
      <w:r w:rsidR="007B69A8" w:rsidRPr="004B6940">
        <w:rPr>
          <w:rFonts w:ascii="Times New Roman" w:hAnsi="Times New Roman" w:cs="Times New Roman"/>
          <w:sz w:val="24"/>
          <w:szCs w:val="24"/>
        </w:rPr>
        <w:t xml:space="preserve">aruandekohustuslik </w:t>
      </w:r>
      <w:proofErr w:type="spellStart"/>
      <w:r w:rsidR="007B69A8" w:rsidRPr="004B6940">
        <w:rPr>
          <w:rFonts w:ascii="Times New Roman" w:hAnsi="Times New Roman" w:cs="Times New Roman"/>
          <w:sz w:val="24"/>
          <w:szCs w:val="24"/>
        </w:rPr>
        <w:t>krüptovarateenuse</w:t>
      </w:r>
      <w:proofErr w:type="spellEnd"/>
      <w:r w:rsidR="007B69A8" w:rsidRPr="004B6940">
        <w:rPr>
          <w:rFonts w:ascii="Times New Roman" w:hAnsi="Times New Roman" w:cs="Times New Roman"/>
          <w:sz w:val="24"/>
          <w:szCs w:val="24"/>
        </w:rPr>
        <w:t xml:space="preserve"> osutaja võib hoolsusmeetmete kohaldamise</w:t>
      </w:r>
      <w:r w:rsidR="00722DAE">
        <w:rPr>
          <w:rFonts w:ascii="Times New Roman" w:hAnsi="Times New Roman" w:cs="Times New Roman"/>
          <w:sz w:val="24"/>
          <w:szCs w:val="24"/>
        </w:rPr>
        <w:t xml:space="preserve"> korra</w:t>
      </w:r>
      <w:r w:rsidR="007B69A8" w:rsidRPr="004B6940">
        <w:rPr>
          <w:rFonts w:ascii="Times New Roman" w:hAnsi="Times New Roman" w:cs="Times New Roman"/>
          <w:sz w:val="24"/>
          <w:szCs w:val="24"/>
        </w:rPr>
        <w:t xml:space="preserve">l tugineda ka käesoleva seaduse </w:t>
      </w:r>
      <w:r w:rsidR="00607C47" w:rsidRPr="004B6940">
        <w:rPr>
          <w:rFonts w:ascii="Times New Roman" w:hAnsi="Times New Roman" w:cs="Times New Roman"/>
          <w:sz w:val="24"/>
          <w:szCs w:val="24"/>
        </w:rPr>
        <w:t>1</w:t>
      </w:r>
      <w:r w:rsidR="00607C47" w:rsidRPr="004B6940">
        <w:rPr>
          <w:rFonts w:ascii="Times New Roman" w:hAnsi="Times New Roman" w:cs="Times New Roman"/>
          <w:sz w:val="24"/>
          <w:szCs w:val="24"/>
          <w:vertAlign w:val="superscript"/>
        </w:rPr>
        <w:t>1</w:t>
      </w:r>
      <w:r w:rsidR="00722DAE">
        <w:rPr>
          <w:rFonts w:ascii="Times New Roman" w:hAnsi="Times New Roman" w:cs="Times New Roman"/>
          <w:sz w:val="24"/>
          <w:szCs w:val="24"/>
        </w:rPr>
        <w:t xml:space="preserve">. peatüki </w:t>
      </w:r>
      <w:r w:rsidR="00FD6ECB" w:rsidRPr="004B6940">
        <w:rPr>
          <w:rFonts w:ascii="Times New Roman" w:hAnsi="Times New Roman" w:cs="Times New Roman"/>
          <w:sz w:val="24"/>
          <w:szCs w:val="24"/>
        </w:rPr>
        <w:t xml:space="preserve">alusel kohaldatud hoolsusmeetmetele. </w:t>
      </w:r>
      <w:r w:rsidR="0000396C" w:rsidRPr="004B6940">
        <w:rPr>
          <w:rFonts w:ascii="Times New Roman" w:hAnsi="Times New Roman" w:cs="Times New Roman"/>
          <w:sz w:val="24"/>
          <w:szCs w:val="24"/>
        </w:rPr>
        <w:t xml:space="preserve">Aruandekohustuslik </w:t>
      </w:r>
      <w:proofErr w:type="spellStart"/>
      <w:r w:rsidR="0000396C" w:rsidRPr="004B6940">
        <w:rPr>
          <w:rFonts w:ascii="Times New Roman" w:hAnsi="Times New Roman" w:cs="Times New Roman"/>
          <w:sz w:val="24"/>
          <w:szCs w:val="24"/>
        </w:rPr>
        <w:t>krüptovarateenuse</w:t>
      </w:r>
      <w:proofErr w:type="spellEnd"/>
      <w:r w:rsidR="0000396C" w:rsidRPr="004B6940">
        <w:rPr>
          <w:rFonts w:ascii="Times New Roman" w:hAnsi="Times New Roman" w:cs="Times New Roman"/>
          <w:sz w:val="24"/>
          <w:szCs w:val="24"/>
        </w:rPr>
        <w:t xml:space="preserve"> osutaja</w:t>
      </w:r>
      <w:r w:rsidR="0092582E" w:rsidRPr="004B6940">
        <w:rPr>
          <w:rFonts w:ascii="Times New Roman" w:hAnsi="Times New Roman" w:cs="Times New Roman"/>
          <w:sz w:val="24"/>
          <w:szCs w:val="24"/>
        </w:rPr>
        <w:t xml:space="preserve"> võib</w:t>
      </w:r>
      <w:r w:rsidR="00010015" w:rsidRPr="004B6940">
        <w:rPr>
          <w:rFonts w:ascii="Times New Roman" w:hAnsi="Times New Roman" w:cs="Times New Roman"/>
          <w:sz w:val="24"/>
          <w:szCs w:val="24"/>
        </w:rPr>
        <w:t xml:space="preserve"> </w:t>
      </w:r>
      <w:r w:rsidR="00722DAE">
        <w:rPr>
          <w:rFonts w:ascii="Times New Roman" w:hAnsi="Times New Roman" w:cs="Times New Roman"/>
          <w:sz w:val="24"/>
          <w:szCs w:val="24"/>
        </w:rPr>
        <w:t xml:space="preserve">sellisel juhul </w:t>
      </w:r>
      <w:r w:rsidR="00010015" w:rsidRPr="004B6940">
        <w:rPr>
          <w:rFonts w:ascii="Times New Roman" w:hAnsi="Times New Roman" w:cs="Times New Roman"/>
          <w:sz w:val="24"/>
          <w:szCs w:val="24"/>
        </w:rPr>
        <w:t>tugineda ka muule</w:t>
      </w:r>
      <w:r w:rsidR="001B4A0A" w:rsidRPr="004B6940">
        <w:rPr>
          <w:rFonts w:ascii="Times New Roman" w:hAnsi="Times New Roman" w:cs="Times New Roman"/>
          <w:sz w:val="24"/>
          <w:szCs w:val="24"/>
        </w:rPr>
        <w:t xml:space="preserve"> samaväärsele kinnitusele, mis vastab käesolevas paragrahvis sätestatud tingimustele.</w:t>
      </w:r>
    </w:p>
    <w:p w14:paraId="296B4816" w14:textId="77777777" w:rsidR="008C183A" w:rsidRPr="004B6940" w:rsidRDefault="008C183A" w:rsidP="004B6940">
      <w:pPr>
        <w:spacing w:after="0" w:line="240" w:lineRule="auto"/>
        <w:jc w:val="both"/>
        <w:rPr>
          <w:rFonts w:ascii="Times New Roman" w:hAnsi="Times New Roman" w:cs="Times New Roman"/>
          <w:sz w:val="24"/>
          <w:szCs w:val="24"/>
        </w:rPr>
      </w:pPr>
    </w:p>
    <w:p w14:paraId="6D87FEC1" w14:textId="6DFE2A95" w:rsidR="006922EC" w:rsidRPr="004B6940" w:rsidRDefault="004B5B55"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15</w:t>
      </w:r>
      <w:r w:rsidRPr="004B6940">
        <w:rPr>
          <w:rFonts w:ascii="Times New Roman" w:hAnsi="Times New Roman" w:cs="Times New Roman"/>
          <w:b/>
          <w:bCs/>
          <w:sz w:val="24"/>
          <w:szCs w:val="24"/>
        </w:rPr>
        <w:t>. </w:t>
      </w:r>
      <w:r w:rsidR="006922EC" w:rsidRPr="004B6940">
        <w:rPr>
          <w:rFonts w:ascii="Times New Roman" w:hAnsi="Times New Roman" w:cs="Times New Roman"/>
          <w:b/>
          <w:bCs/>
          <w:sz w:val="24"/>
          <w:szCs w:val="24"/>
        </w:rPr>
        <w:t>Teabeandja kohustused</w:t>
      </w:r>
    </w:p>
    <w:p w14:paraId="77541D92" w14:textId="77777777" w:rsidR="003F3FFA" w:rsidRPr="004B6940" w:rsidRDefault="003F3FFA" w:rsidP="004B6940">
      <w:pPr>
        <w:spacing w:after="0" w:line="240" w:lineRule="auto"/>
        <w:jc w:val="both"/>
        <w:rPr>
          <w:rFonts w:ascii="Times New Roman" w:hAnsi="Times New Roman" w:cs="Times New Roman"/>
          <w:sz w:val="24"/>
          <w:szCs w:val="24"/>
        </w:rPr>
      </w:pPr>
    </w:p>
    <w:p w14:paraId="4CB6DA80" w14:textId="79D31E8D" w:rsidR="003F3FFA" w:rsidRPr="004B6940" w:rsidRDefault="003F3FF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Teabeandja hoidub tegevusest, mille eesmärk on </w:t>
      </w:r>
      <w:r w:rsidR="00722DAE">
        <w:rPr>
          <w:rFonts w:ascii="Times New Roman" w:hAnsi="Times New Roman" w:cs="Times New Roman"/>
          <w:sz w:val="24"/>
          <w:szCs w:val="24"/>
        </w:rPr>
        <w:t xml:space="preserve">hoida kõrvale </w:t>
      </w:r>
      <w:proofErr w:type="spellStart"/>
      <w:r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xml:space="preserve"> teabe kogumisest ja esitamisest.</w:t>
      </w:r>
    </w:p>
    <w:p w14:paraId="59EA33CF" w14:textId="77777777" w:rsidR="003F3FFA" w:rsidRPr="004B6940" w:rsidRDefault="003F3FFA" w:rsidP="004B6940">
      <w:pPr>
        <w:spacing w:after="0" w:line="240" w:lineRule="auto"/>
        <w:jc w:val="both"/>
        <w:rPr>
          <w:rFonts w:ascii="Times New Roman" w:hAnsi="Times New Roman" w:cs="Times New Roman"/>
          <w:sz w:val="24"/>
          <w:szCs w:val="24"/>
        </w:rPr>
      </w:pPr>
    </w:p>
    <w:p w14:paraId="1DE94BCD" w14:textId="4172B8B2" w:rsidR="003F3FFA" w:rsidRPr="004B6940" w:rsidRDefault="003F3FF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w:t>
      </w:r>
      <w:r w:rsidR="00406327" w:rsidRPr="004B6940">
        <w:rPr>
          <w:rFonts w:ascii="Times New Roman" w:hAnsi="Times New Roman" w:cs="Times New Roman"/>
          <w:sz w:val="24"/>
          <w:szCs w:val="24"/>
        </w:rPr>
        <w:t>Teabeandja</w:t>
      </w:r>
      <w:r w:rsidRPr="004B6940">
        <w:rPr>
          <w:rFonts w:ascii="Times New Roman" w:hAnsi="Times New Roman" w:cs="Times New Roman"/>
          <w:sz w:val="24"/>
          <w:szCs w:val="24"/>
        </w:rPr>
        <w:t xml:space="preserve"> </w:t>
      </w:r>
      <w:r w:rsidR="00501CCB" w:rsidRPr="004B6940">
        <w:rPr>
          <w:rFonts w:ascii="Times New Roman" w:hAnsi="Times New Roman" w:cs="Times New Roman"/>
          <w:sz w:val="24"/>
          <w:szCs w:val="24"/>
        </w:rPr>
        <w:t>tuvastab</w:t>
      </w:r>
      <w:r w:rsidRPr="004B6940">
        <w:rPr>
          <w:rFonts w:ascii="Times New Roman" w:hAnsi="Times New Roman" w:cs="Times New Roman"/>
          <w:sz w:val="24"/>
          <w:szCs w:val="24"/>
        </w:rPr>
        <w:t xml:space="preserve"> </w:t>
      </w:r>
      <w:r w:rsidR="00722DAE">
        <w:rPr>
          <w:rFonts w:ascii="Times New Roman" w:hAnsi="Times New Roman" w:cs="Times New Roman"/>
          <w:sz w:val="24"/>
          <w:szCs w:val="24"/>
        </w:rPr>
        <w:t xml:space="preserve">teabe aruandekohustusega hõlmatud </w:t>
      </w:r>
      <w:proofErr w:type="spellStart"/>
      <w:r w:rsidR="00722DAE">
        <w:rPr>
          <w:rFonts w:ascii="Times New Roman" w:hAnsi="Times New Roman" w:cs="Times New Roman"/>
          <w:sz w:val="24"/>
          <w:szCs w:val="24"/>
        </w:rPr>
        <w:t>krüptovara</w:t>
      </w:r>
      <w:proofErr w:type="spellEnd"/>
      <w:r w:rsidR="00722DAE">
        <w:rPr>
          <w:rFonts w:ascii="Times New Roman" w:hAnsi="Times New Roman" w:cs="Times New Roman"/>
          <w:sz w:val="24"/>
          <w:szCs w:val="24"/>
        </w:rPr>
        <w:t xml:space="preserve"> tehingute kohta </w:t>
      </w:r>
      <w:ins w:id="73" w:author="Katariina Kärsten - JUSTDIGI" w:date="2025-09-24T14:16:00Z" w16du:dateUtc="2025-09-24T11:16:00Z">
        <w:r w:rsidR="00C237D2">
          <w:rPr>
            <w:rFonts w:ascii="Times New Roman" w:hAnsi="Times New Roman" w:cs="Times New Roman"/>
            <w:sz w:val="24"/>
            <w:szCs w:val="24"/>
          </w:rPr>
          <w:t xml:space="preserve">nõukogu </w:t>
        </w:r>
      </w:ins>
      <w:r w:rsidR="00722DAE">
        <w:rPr>
          <w:rFonts w:ascii="Times New Roman" w:hAnsi="Times New Roman" w:cs="Times New Roman"/>
          <w:sz w:val="24"/>
          <w:szCs w:val="24"/>
        </w:rPr>
        <w:t>dir</w:t>
      </w:r>
      <w:r w:rsidR="00271705" w:rsidRPr="004B6940">
        <w:rPr>
          <w:rFonts w:ascii="Times New Roman" w:hAnsi="Times New Roman" w:cs="Times New Roman"/>
          <w:sz w:val="24"/>
          <w:szCs w:val="24"/>
        </w:rPr>
        <w:t xml:space="preserve">ektiivi </w:t>
      </w:r>
      <w:ins w:id="74" w:author="Katariina Kärsten - JUSTDIGI" w:date="2025-09-24T14:16:00Z" w16du:dateUtc="2025-09-24T11:16:00Z">
        <w:r w:rsidR="00C237D2">
          <w:rPr>
            <w:rFonts w:ascii="Times New Roman" w:hAnsi="Times New Roman" w:cs="Times New Roman"/>
            <w:sz w:val="24"/>
            <w:szCs w:val="24"/>
          </w:rPr>
          <w:t xml:space="preserve">2011/16/EL </w:t>
        </w:r>
      </w:ins>
      <w:r w:rsidR="00722DAE" w:rsidRPr="00BF7751">
        <w:rPr>
          <w:rFonts w:ascii="Times New Roman" w:hAnsi="Times New Roman" w:cs="Times New Roman"/>
          <w:sz w:val="24"/>
          <w:szCs w:val="24"/>
        </w:rPr>
        <w:t xml:space="preserve">VI </w:t>
      </w:r>
      <w:r w:rsidR="00271705" w:rsidRPr="00BF7751">
        <w:rPr>
          <w:rFonts w:ascii="Times New Roman" w:hAnsi="Times New Roman" w:cs="Times New Roman"/>
          <w:sz w:val="24"/>
          <w:szCs w:val="24"/>
        </w:rPr>
        <w:t xml:space="preserve">lisa </w:t>
      </w:r>
      <w:r w:rsidR="00722DAE" w:rsidRPr="00BF7751">
        <w:rPr>
          <w:rFonts w:ascii="Times New Roman" w:hAnsi="Times New Roman" w:cs="Times New Roman"/>
          <w:sz w:val="24"/>
          <w:szCs w:val="24"/>
        </w:rPr>
        <w:t>II</w:t>
      </w:r>
      <w:r w:rsidR="00271705" w:rsidRPr="00BF7751">
        <w:rPr>
          <w:rFonts w:ascii="Times New Roman" w:hAnsi="Times New Roman" w:cs="Times New Roman"/>
          <w:sz w:val="24"/>
          <w:szCs w:val="24"/>
        </w:rPr>
        <w:t xml:space="preserve"> jao</w:t>
      </w:r>
      <w:r w:rsidR="00D92748" w:rsidRPr="00BF7751">
        <w:rPr>
          <w:rFonts w:ascii="Times New Roman" w:hAnsi="Times New Roman" w:cs="Times New Roman"/>
          <w:sz w:val="24"/>
          <w:szCs w:val="24"/>
        </w:rPr>
        <w:t>s sätestatud aruandlusnõuete kohaselt</w:t>
      </w:r>
      <w:r w:rsidR="00722DAE" w:rsidRPr="00BF7751">
        <w:rPr>
          <w:rFonts w:ascii="Times New Roman" w:hAnsi="Times New Roman" w:cs="Times New Roman"/>
          <w:sz w:val="24"/>
          <w:szCs w:val="24"/>
        </w:rPr>
        <w:t xml:space="preserve"> ja</w:t>
      </w:r>
      <w:r w:rsidR="005A1A1D" w:rsidRPr="00BF7751">
        <w:rPr>
          <w:rFonts w:ascii="Times New Roman" w:hAnsi="Times New Roman" w:cs="Times New Roman"/>
          <w:sz w:val="24"/>
          <w:szCs w:val="24"/>
        </w:rPr>
        <w:t xml:space="preserve"> aruandekohustusega hõlmatud </w:t>
      </w:r>
      <w:proofErr w:type="spellStart"/>
      <w:r w:rsidR="005A1A1D" w:rsidRPr="00BF7751">
        <w:rPr>
          <w:rFonts w:ascii="Times New Roman" w:hAnsi="Times New Roman" w:cs="Times New Roman"/>
          <w:sz w:val="24"/>
          <w:szCs w:val="24"/>
        </w:rPr>
        <w:t>krüptovara</w:t>
      </w:r>
      <w:proofErr w:type="spellEnd"/>
      <w:r w:rsidR="005A1A1D" w:rsidRPr="00BF7751">
        <w:rPr>
          <w:rFonts w:ascii="Times New Roman" w:hAnsi="Times New Roman" w:cs="Times New Roman"/>
          <w:sz w:val="24"/>
          <w:szCs w:val="24"/>
        </w:rPr>
        <w:t xml:space="preserve"> kasutajad</w:t>
      </w:r>
      <w:r w:rsidR="00272FEB" w:rsidRPr="00BF7751">
        <w:rPr>
          <w:rFonts w:ascii="Times New Roman" w:hAnsi="Times New Roman" w:cs="Times New Roman"/>
          <w:sz w:val="24"/>
          <w:szCs w:val="24"/>
        </w:rPr>
        <w:t xml:space="preserve"> </w:t>
      </w:r>
      <w:ins w:id="75" w:author="Katariina Kärsten - JUSTDIGI" w:date="2025-09-24T14:16:00Z" w16du:dateUtc="2025-09-24T11:16:00Z">
        <w:r w:rsidR="00C237D2" w:rsidRPr="00BF7751">
          <w:rPr>
            <w:rFonts w:ascii="Times New Roman" w:hAnsi="Times New Roman" w:cs="Times New Roman"/>
            <w:sz w:val="24"/>
            <w:szCs w:val="24"/>
          </w:rPr>
          <w:t xml:space="preserve">sama </w:t>
        </w:r>
      </w:ins>
      <w:r w:rsidR="00272FEB" w:rsidRPr="00BF7751">
        <w:rPr>
          <w:rFonts w:ascii="Times New Roman" w:hAnsi="Times New Roman" w:cs="Times New Roman"/>
          <w:sz w:val="24"/>
          <w:szCs w:val="24"/>
        </w:rPr>
        <w:t xml:space="preserve">direktiivi </w:t>
      </w:r>
      <w:r w:rsidR="005A1A1D" w:rsidRPr="00BF7751">
        <w:rPr>
          <w:rFonts w:ascii="Times New Roman" w:hAnsi="Times New Roman" w:cs="Times New Roman"/>
          <w:sz w:val="24"/>
          <w:szCs w:val="24"/>
        </w:rPr>
        <w:t xml:space="preserve">VI lisa </w:t>
      </w:r>
      <w:del w:id="76" w:author="Katariina Kärsten - JUSTDIGI" w:date="2025-09-24T15:12:00Z" w16du:dateUtc="2025-09-24T12:12:00Z">
        <w:r w:rsidR="00D92748" w:rsidRPr="00BF7751" w:rsidDel="00D23691">
          <w:rPr>
            <w:rFonts w:ascii="Times New Roman" w:hAnsi="Times New Roman" w:cs="Times New Roman"/>
            <w:sz w:val="24"/>
            <w:szCs w:val="24"/>
          </w:rPr>
          <w:delText xml:space="preserve">6 </w:delText>
        </w:r>
      </w:del>
      <w:r w:rsidR="005A1A1D" w:rsidRPr="00BF7751">
        <w:rPr>
          <w:rFonts w:ascii="Times New Roman" w:hAnsi="Times New Roman" w:cs="Times New Roman"/>
          <w:sz w:val="24"/>
          <w:szCs w:val="24"/>
        </w:rPr>
        <w:t xml:space="preserve">III </w:t>
      </w:r>
      <w:r w:rsidR="00D92748" w:rsidRPr="00BF7751">
        <w:rPr>
          <w:rFonts w:ascii="Times New Roman" w:hAnsi="Times New Roman" w:cs="Times New Roman"/>
          <w:sz w:val="24"/>
          <w:szCs w:val="24"/>
        </w:rPr>
        <w:t>jaos</w:t>
      </w:r>
      <w:r w:rsidR="00D92748" w:rsidRPr="004B6940">
        <w:rPr>
          <w:rFonts w:ascii="Times New Roman" w:hAnsi="Times New Roman" w:cs="Times New Roman"/>
          <w:sz w:val="24"/>
          <w:szCs w:val="24"/>
        </w:rPr>
        <w:t xml:space="preserve"> sätestatud hoolsusmeetmete kohaselt</w:t>
      </w:r>
      <w:r w:rsidR="00E313B4" w:rsidRPr="004B6940">
        <w:rPr>
          <w:rFonts w:ascii="Times New Roman" w:hAnsi="Times New Roman" w:cs="Times New Roman"/>
          <w:sz w:val="24"/>
          <w:szCs w:val="24"/>
        </w:rPr>
        <w:t xml:space="preserve">. </w:t>
      </w:r>
    </w:p>
    <w:p w14:paraId="430EFEF7" w14:textId="77777777" w:rsidR="008005E9" w:rsidRPr="004B6940" w:rsidRDefault="008005E9" w:rsidP="004B6940">
      <w:pPr>
        <w:spacing w:after="0" w:line="240" w:lineRule="auto"/>
        <w:jc w:val="both"/>
        <w:rPr>
          <w:rFonts w:ascii="Times New Roman" w:hAnsi="Times New Roman" w:cs="Times New Roman"/>
          <w:sz w:val="24"/>
          <w:szCs w:val="24"/>
        </w:rPr>
      </w:pPr>
    </w:p>
    <w:p w14:paraId="1A0DAF26" w14:textId="4E97162B" w:rsidR="003F3FFA" w:rsidRPr="004B6940" w:rsidRDefault="003F3FF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r w:rsidR="00290C07" w:rsidRPr="004B6940">
        <w:rPr>
          <w:rFonts w:ascii="Times New Roman" w:hAnsi="Times New Roman" w:cs="Times New Roman"/>
          <w:sz w:val="24"/>
          <w:szCs w:val="24"/>
        </w:rPr>
        <w:t>Teabeandja</w:t>
      </w:r>
      <w:r w:rsidRPr="004B6940">
        <w:rPr>
          <w:rFonts w:ascii="Times New Roman" w:hAnsi="Times New Roman" w:cs="Times New Roman"/>
          <w:sz w:val="24"/>
          <w:szCs w:val="24"/>
        </w:rPr>
        <w:t xml:space="preserve"> esitab maksuhaldurile käesoleva paragrahvi lõike </w:t>
      </w:r>
      <w:r w:rsidR="002023A8" w:rsidRPr="004B6940">
        <w:rPr>
          <w:rFonts w:ascii="Times New Roman" w:hAnsi="Times New Roman" w:cs="Times New Roman"/>
          <w:sz w:val="24"/>
          <w:szCs w:val="24"/>
        </w:rPr>
        <w:t>2</w:t>
      </w:r>
      <w:r w:rsidRPr="004B6940">
        <w:rPr>
          <w:rFonts w:ascii="Times New Roman" w:hAnsi="Times New Roman" w:cs="Times New Roman"/>
          <w:sz w:val="24"/>
          <w:szCs w:val="24"/>
        </w:rPr>
        <w:t xml:space="preserve"> kohaselt tuvastatud </w:t>
      </w:r>
      <w:r w:rsidR="002023A8" w:rsidRPr="004B6940">
        <w:rPr>
          <w:rFonts w:ascii="Times New Roman" w:hAnsi="Times New Roman" w:cs="Times New Roman"/>
          <w:sz w:val="24"/>
          <w:szCs w:val="24"/>
        </w:rPr>
        <w:t xml:space="preserve">aruandluskohustusega hõlmatud </w:t>
      </w:r>
      <w:proofErr w:type="spellStart"/>
      <w:r w:rsidR="00290C07" w:rsidRPr="004B6940">
        <w:rPr>
          <w:rFonts w:ascii="Times New Roman" w:hAnsi="Times New Roman" w:cs="Times New Roman"/>
          <w:sz w:val="24"/>
          <w:szCs w:val="24"/>
        </w:rPr>
        <w:t>krüptovara</w:t>
      </w:r>
      <w:proofErr w:type="spellEnd"/>
      <w:r w:rsidRPr="004B6940">
        <w:rPr>
          <w:rFonts w:ascii="Times New Roman" w:hAnsi="Times New Roman" w:cs="Times New Roman"/>
          <w:sz w:val="24"/>
          <w:szCs w:val="24"/>
        </w:rPr>
        <w:t xml:space="preserve"> teabe eelmise kalendriaasta kohta elektroonse deklaratsiooniga iga aasta 30. juuniks.</w:t>
      </w:r>
    </w:p>
    <w:p w14:paraId="1028CF08" w14:textId="77777777" w:rsidR="003F3FFA" w:rsidRPr="004B6940" w:rsidRDefault="003F3FFA" w:rsidP="004B6940">
      <w:pPr>
        <w:spacing w:after="0" w:line="240" w:lineRule="auto"/>
        <w:jc w:val="both"/>
        <w:rPr>
          <w:rFonts w:ascii="Times New Roman" w:hAnsi="Times New Roman" w:cs="Times New Roman"/>
          <w:sz w:val="24"/>
          <w:szCs w:val="24"/>
        </w:rPr>
      </w:pPr>
    </w:p>
    <w:p w14:paraId="42E09E05" w14:textId="17314C50" w:rsidR="00535C8A" w:rsidRPr="004B6940" w:rsidRDefault="00535C8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1A4141" w:rsidRPr="004B6940">
        <w:rPr>
          <w:rFonts w:ascii="Times New Roman" w:hAnsi="Times New Roman" w:cs="Times New Roman"/>
          <w:sz w:val="24"/>
          <w:szCs w:val="24"/>
        </w:rPr>
        <w:t>4</w:t>
      </w:r>
      <w:r w:rsidRPr="004B6940">
        <w:rPr>
          <w:rFonts w:ascii="Times New Roman" w:hAnsi="Times New Roman" w:cs="Times New Roman"/>
          <w:sz w:val="24"/>
          <w:szCs w:val="24"/>
        </w:rPr>
        <w:t>)</w:t>
      </w:r>
      <w:bookmarkStart w:id="77" w:name="para8b7lg1"/>
      <w:r w:rsidRPr="004B6940">
        <w:rPr>
          <w:rFonts w:ascii="Times New Roman" w:hAnsi="Times New Roman" w:cs="Times New Roman"/>
          <w:sz w:val="24"/>
          <w:szCs w:val="24"/>
        </w:rPr>
        <w:t> </w:t>
      </w:r>
      <w:bookmarkEnd w:id="77"/>
      <w:r w:rsidRPr="004B6940">
        <w:rPr>
          <w:rFonts w:ascii="Times New Roman" w:hAnsi="Times New Roman" w:cs="Times New Roman"/>
          <w:sz w:val="24"/>
          <w:szCs w:val="24"/>
        </w:rPr>
        <w:t xml:space="preserve">Teabeandja võib </w:t>
      </w:r>
      <w:r w:rsidR="005E3512">
        <w:rPr>
          <w:rFonts w:ascii="Times New Roman" w:hAnsi="Times New Roman" w:cs="Times New Roman"/>
          <w:sz w:val="24"/>
          <w:szCs w:val="24"/>
        </w:rPr>
        <w:t xml:space="preserve">täita </w:t>
      </w:r>
      <w:r w:rsidR="00433C59" w:rsidRPr="004B6940">
        <w:rPr>
          <w:rFonts w:ascii="Times New Roman" w:hAnsi="Times New Roman" w:cs="Times New Roman"/>
          <w:sz w:val="24"/>
          <w:szCs w:val="24"/>
        </w:rPr>
        <w:t>hoolsusmeetmete kohaldamisega seotud</w:t>
      </w:r>
      <w:r w:rsidRPr="004B6940">
        <w:rPr>
          <w:rFonts w:ascii="Times New Roman" w:hAnsi="Times New Roman" w:cs="Times New Roman"/>
          <w:sz w:val="24"/>
          <w:szCs w:val="24"/>
        </w:rPr>
        <w:t xml:space="preserve"> kohustusi kolmanda isiku kaudu. Vastutus kohustuste täitmise eest lasub teabeandjal.</w:t>
      </w:r>
    </w:p>
    <w:p w14:paraId="529B7B62" w14:textId="77777777" w:rsidR="001C0589" w:rsidRPr="004B6940" w:rsidRDefault="001C0589" w:rsidP="004B6940">
      <w:pPr>
        <w:spacing w:after="0" w:line="240" w:lineRule="auto"/>
        <w:jc w:val="both"/>
        <w:rPr>
          <w:rFonts w:ascii="Times New Roman" w:hAnsi="Times New Roman" w:cs="Times New Roman"/>
          <w:sz w:val="24"/>
          <w:szCs w:val="24"/>
        </w:rPr>
      </w:pPr>
    </w:p>
    <w:p w14:paraId="3D394556" w14:textId="368CA185" w:rsidR="000A325B" w:rsidRPr="004B6940" w:rsidRDefault="000A325B" w:rsidP="004B6940">
      <w:pPr>
        <w:spacing w:after="0" w:line="240" w:lineRule="auto"/>
        <w:jc w:val="both"/>
        <w:rPr>
          <w:rFonts w:ascii="Times New Roman" w:hAnsi="Times New Roman" w:cs="Times New Roman"/>
          <w:b/>
          <w:bCs/>
          <w:sz w:val="24"/>
          <w:szCs w:val="24"/>
        </w:rPr>
      </w:pPr>
      <w:r w:rsidRPr="004B6940">
        <w:rPr>
          <w:rFonts w:ascii="Times New Roman" w:hAnsi="Times New Roman" w:cs="Times New Roman"/>
          <w:b/>
          <w:bCs/>
          <w:sz w:val="24"/>
          <w:szCs w:val="24"/>
        </w:rPr>
        <w:t>§ 8</w:t>
      </w:r>
      <w:r w:rsidRPr="004B6940">
        <w:rPr>
          <w:rFonts w:ascii="Times New Roman" w:hAnsi="Times New Roman" w:cs="Times New Roman"/>
          <w:b/>
          <w:bCs/>
          <w:sz w:val="24"/>
          <w:szCs w:val="24"/>
          <w:vertAlign w:val="superscript"/>
        </w:rPr>
        <w:t>16</w:t>
      </w:r>
      <w:r w:rsidRPr="004B6940">
        <w:rPr>
          <w:rFonts w:ascii="Times New Roman" w:hAnsi="Times New Roman" w:cs="Times New Roman"/>
          <w:b/>
          <w:bCs/>
          <w:sz w:val="24"/>
          <w:szCs w:val="24"/>
        </w:rPr>
        <w:t>. </w:t>
      </w:r>
      <w:proofErr w:type="spellStart"/>
      <w:r w:rsidR="00880025" w:rsidRPr="004B6940">
        <w:rPr>
          <w:rFonts w:ascii="Times New Roman" w:hAnsi="Times New Roman" w:cs="Times New Roman"/>
          <w:b/>
          <w:bCs/>
          <w:sz w:val="24"/>
          <w:szCs w:val="24"/>
        </w:rPr>
        <w:t>Krüptovarateenuse</w:t>
      </w:r>
      <w:proofErr w:type="spellEnd"/>
      <w:r w:rsidR="00880025" w:rsidRPr="004B6940">
        <w:rPr>
          <w:rFonts w:ascii="Times New Roman" w:hAnsi="Times New Roman" w:cs="Times New Roman"/>
          <w:b/>
          <w:bCs/>
          <w:sz w:val="24"/>
          <w:szCs w:val="24"/>
        </w:rPr>
        <w:t xml:space="preserve"> osutaja</w:t>
      </w:r>
      <w:r w:rsidRPr="004B6940">
        <w:rPr>
          <w:rFonts w:ascii="Times New Roman" w:hAnsi="Times New Roman" w:cs="Times New Roman"/>
          <w:b/>
          <w:bCs/>
          <w:sz w:val="24"/>
          <w:szCs w:val="24"/>
        </w:rPr>
        <w:t xml:space="preserve"> registreerimine</w:t>
      </w:r>
    </w:p>
    <w:p w14:paraId="7D0E1368" w14:textId="77777777" w:rsidR="00E665B7" w:rsidRPr="004B6940" w:rsidRDefault="00E665B7" w:rsidP="004B6940">
      <w:pPr>
        <w:spacing w:after="0" w:line="240" w:lineRule="auto"/>
        <w:jc w:val="both"/>
        <w:rPr>
          <w:rFonts w:ascii="Times New Roman" w:hAnsi="Times New Roman" w:cs="Times New Roman"/>
          <w:sz w:val="24"/>
          <w:szCs w:val="24"/>
        </w:rPr>
      </w:pPr>
    </w:p>
    <w:p w14:paraId="44C7E6B0" w14:textId="030BBC8F" w:rsidR="000A325B" w:rsidRPr="004B6940" w:rsidRDefault="00E665B7"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F70B27" w:rsidRPr="004B6940">
        <w:rPr>
          <w:rFonts w:ascii="Times New Roman" w:hAnsi="Times New Roman" w:cs="Times New Roman"/>
          <w:sz w:val="24"/>
          <w:szCs w:val="24"/>
        </w:rPr>
        <w:t xml:space="preserve">Maksuhalduri juures on kohustatud </w:t>
      </w:r>
      <w:r w:rsidR="00357D9B" w:rsidRPr="004B6940">
        <w:rPr>
          <w:rFonts w:ascii="Times New Roman" w:hAnsi="Times New Roman" w:cs="Times New Roman"/>
          <w:sz w:val="24"/>
          <w:szCs w:val="24"/>
        </w:rPr>
        <w:t xml:space="preserve">end registreerima </w:t>
      </w:r>
      <w:ins w:id="78" w:author="Katariina Kärsten - JUSTDIGI" w:date="2025-09-24T14:16:00Z" w16du:dateUtc="2025-09-24T11:16:00Z">
        <w:r w:rsidR="00C3752D">
          <w:rPr>
            <w:rFonts w:ascii="Times New Roman" w:hAnsi="Times New Roman" w:cs="Times New Roman"/>
            <w:sz w:val="24"/>
            <w:szCs w:val="24"/>
          </w:rPr>
          <w:t xml:space="preserve">nõukogu </w:t>
        </w:r>
      </w:ins>
      <w:r w:rsidR="00357D9B" w:rsidRPr="004B6940">
        <w:rPr>
          <w:rFonts w:ascii="Times New Roman" w:hAnsi="Times New Roman" w:cs="Times New Roman"/>
          <w:sz w:val="24"/>
          <w:szCs w:val="24"/>
        </w:rPr>
        <w:t>d</w:t>
      </w:r>
      <w:r w:rsidR="001B3904" w:rsidRPr="004B6940">
        <w:rPr>
          <w:rFonts w:ascii="Times New Roman" w:hAnsi="Times New Roman" w:cs="Times New Roman"/>
          <w:sz w:val="24"/>
          <w:szCs w:val="24"/>
        </w:rPr>
        <w:t xml:space="preserve">irektiivi </w:t>
      </w:r>
      <w:ins w:id="79" w:author="Katariina Kärsten - JUSTDIGI" w:date="2025-09-24T14:16:00Z" w16du:dateUtc="2025-09-24T11:16:00Z">
        <w:r w:rsidR="00C3752D">
          <w:rPr>
            <w:rFonts w:ascii="Times New Roman" w:hAnsi="Times New Roman" w:cs="Times New Roman"/>
            <w:sz w:val="24"/>
            <w:szCs w:val="24"/>
          </w:rPr>
          <w:t>2011/16/EL</w:t>
        </w:r>
        <w:r w:rsidR="00C3752D" w:rsidRPr="004B6940">
          <w:rPr>
            <w:rFonts w:ascii="Times New Roman" w:hAnsi="Times New Roman" w:cs="Times New Roman"/>
            <w:sz w:val="24"/>
            <w:szCs w:val="24"/>
          </w:rPr>
          <w:t xml:space="preserve"> </w:t>
        </w:r>
      </w:ins>
      <w:ins w:id="80" w:author="Katariina Kärsten - JUSTDIGI" w:date="2025-09-24T15:14:00Z" w16du:dateUtc="2025-09-24T12:14:00Z">
        <w:r w:rsidR="008E7E9C">
          <w:rPr>
            <w:rFonts w:ascii="Times New Roman" w:hAnsi="Times New Roman" w:cs="Times New Roman"/>
            <w:sz w:val="24"/>
            <w:szCs w:val="24"/>
          </w:rPr>
          <w:t xml:space="preserve">VI </w:t>
        </w:r>
      </w:ins>
      <w:r w:rsidR="00BF4208" w:rsidRPr="004B6940">
        <w:rPr>
          <w:rFonts w:ascii="Times New Roman" w:hAnsi="Times New Roman" w:cs="Times New Roman"/>
          <w:sz w:val="24"/>
          <w:szCs w:val="24"/>
        </w:rPr>
        <w:t xml:space="preserve">lisa </w:t>
      </w:r>
      <w:del w:id="81" w:author="Katariina Kärsten - JUSTDIGI" w:date="2025-09-24T15:14:00Z" w16du:dateUtc="2025-09-24T12:14:00Z">
        <w:r w:rsidR="00BF4208" w:rsidRPr="004B6940" w:rsidDel="008E7E9C">
          <w:rPr>
            <w:rFonts w:ascii="Times New Roman" w:hAnsi="Times New Roman" w:cs="Times New Roman"/>
            <w:sz w:val="24"/>
            <w:szCs w:val="24"/>
          </w:rPr>
          <w:delText xml:space="preserve">6 </w:delText>
        </w:r>
      </w:del>
      <w:del w:id="82" w:author="Katariina Kärsten - JUSTDIGI" w:date="2025-09-24T17:03:00Z" w16du:dateUtc="2025-09-24T14:03:00Z">
        <w:r w:rsidR="00BF4208" w:rsidRPr="004B6940" w:rsidDel="00EE70AF">
          <w:rPr>
            <w:rFonts w:ascii="Times New Roman" w:hAnsi="Times New Roman" w:cs="Times New Roman"/>
            <w:sz w:val="24"/>
            <w:szCs w:val="24"/>
          </w:rPr>
          <w:delText>1.</w:delText>
        </w:r>
      </w:del>
      <w:ins w:id="83" w:author="Katariina Kärsten - JUSTDIGI" w:date="2025-09-24T17:03:00Z" w16du:dateUtc="2025-09-24T14:03:00Z">
        <w:r w:rsidR="00EE70AF">
          <w:rPr>
            <w:rFonts w:ascii="Times New Roman" w:hAnsi="Times New Roman" w:cs="Times New Roman"/>
            <w:sz w:val="24"/>
            <w:szCs w:val="24"/>
          </w:rPr>
          <w:t>I</w:t>
        </w:r>
      </w:ins>
      <w:r w:rsidR="00BF4208" w:rsidRPr="004B6940">
        <w:rPr>
          <w:rFonts w:ascii="Times New Roman" w:hAnsi="Times New Roman" w:cs="Times New Roman"/>
          <w:sz w:val="24"/>
          <w:szCs w:val="24"/>
        </w:rPr>
        <w:t xml:space="preserve"> jao </w:t>
      </w:r>
      <w:r w:rsidR="00BD52F0" w:rsidRPr="004B6940">
        <w:rPr>
          <w:rFonts w:ascii="Times New Roman" w:hAnsi="Times New Roman" w:cs="Times New Roman"/>
          <w:sz w:val="24"/>
          <w:szCs w:val="24"/>
        </w:rPr>
        <w:t>A jaotise lõikes 2</w:t>
      </w:r>
      <w:r w:rsidR="001C5AAF" w:rsidRPr="004B6940">
        <w:rPr>
          <w:rFonts w:ascii="Times New Roman" w:hAnsi="Times New Roman" w:cs="Times New Roman"/>
          <w:sz w:val="24"/>
          <w:szCs w:val="24"/>
        </w:rPr>
        <w:t xml:space="preserve"> ja B jaotises</w:t>
      </w:r>
      <w:r w:rsidR="00BD52F0" w:rsidRPr="004B6940">
        <w:rPr>
          <w:rFonts w:ascii="Times New Roman" w:hAnsi="Times New Roman" w:cs="Times New Roman"/>
          <w:sz w:val="24"/>
          <w:szCs w:val="24"/>
        </w:rPr>
        <w:t xml:space="preserve"> nimetatud </w:t>
      </w:r>
      <w:proofErr w:type="spellStart"/>
      <w:r w:rsidRPr="004B6940">
        <w:rPr>
          <w:rFonts w:ascii="Times New Roman" w:hAnsi="Times New Roman" w:cs="Times New Roman"/>
          <w:sz w:val="24"/>
          <w:szCs w:val="24"/>
        </w:rPr>
        <w:t>krüptovara</w:t>
      </w:r>
      <w:r w:rsidR="00A55B8A" w:rsidRPr="004B6940">
        <w:rPr>
          <w:rFonts w:ascii="Times New Roman" w:hAnsi="Times New Roman" w:cs="Times New Roman"/>
          <w:sz w:val="24"/>
          <w:szCs w:val="24"/>
        </w:rPr>
        <w:t>teenuse</w:t>
      </w:r>
      <w:proofErr w:type="spellEnd"/>
      <w:r w:rsidR="00A55B8A" w:rsidRPr="004B6940">
        <w:rPr>
          <w:rFonts w:ascii="Times New Roman" w:hAnsi="Times New Roman" w:cs="Times New Roman"/>
          <w:sz w:val="24"/>
          <w:szCs w:val="24"/>
        </w:rPr>
        <w:t xml:space="preserve"> osutaja</w:t>
      </w:r>
      <w:r w:rsidR="00162EF3" w:rsidRPr="004B6940">
        <w:rPr>
          <w:rFonts w:ascii="Times New Roman" w:hAnsi="Times New Roman" w:cs="Times New Roman"/>
          <w:sz w:val="24"/>
          <w:szCs w:val="24"/>
        </w:rPr>
        <w:t xml:space="preserve">, kes ei tegutse </w:t>
      </w:r>
      <w:r w:rsidR="001B3904" w:rsidRPr="004B6940">
        <w:rPr>
          <w:rFonts w:ascii="Times New Roman" w:hAnsi="Times New Roman" w:cs="Times New Roman"/>
          <w:sz w:val="24"/>
          <w:szCs w:val="24"/>
        </w:rPr>
        <w:t xml:space="preserve">Euroopa </w:t>
      </w:r>
      <w:del w:id="84" w:author="Katariina Kärsten - JUSTDIGI" w:date="2025-09-24T13:40:00Z" w16du:dateUtc="2025-09-24T10:40:00Z">
        <w:r w:rsidR="001B3904" w:rsidRPr="004B6940" w:rsidDel="00CF69EA">
          <w:rPr>
            <w:rFonts w:ascii="Times New Roman" w:hAnsi="Times New Roman" w:cs="Times New Roman"/>
            <w:sz w:val="24"/>
            <w:szCs w:val="24"/>
          </w:rPr>
          <w:delText xml:space="preserve">Liidu </w:delText>
        </w:r>
      </w:del>
      <w:ins w:id="85" w:author="Katariina Kärsten - JUSTDIGI" w:date="2025-09-24T13:40:00Z" w16du:dateUtc="2025-09-24T10:40:00Z">
        <w:r w:rsidR="00CF69EA">
          <w:rPr>
            <w:rFonts w:ascii="Times New Roman" w:hAnsi="Times New Roman" w:cs="Times New Roman"/>
            <w:sz w:val="24"/>
            <w:szCs w:val="24"/>
          </w:rPr>
          <w:t xml:space="preserve"> Parlamendi ja nõukogu </w:t>
        </w:r>
      </w:ins>
      <w:r w:rsidR="00162EF3" w:rsidRPr="004B6940">
        <w:rPr>
          <w:rFonts w:ascii="Times New Roman" w:hAnsi="Times New Roman" w:cs="Times New Roman"/>
          <w:sz w:val="24"/>
          <w:szCs w:val="24"/>
        </w:rPr>
        <w:t>määruse</w:t>
      </w:r>
      <w:r w:rsidR="00BD52F0" w:rsidRPr="004B6940">
        <w:rPr>
          <w:rFonts w:ascii="Times New Roman" w:hAnsi="Times New Roman" w:cs="Times New Roman"/>
          <w:sz w:val="24"/>
          <w:szCs w:val="24"/>
        </w:rPr>
        <w:t xml:space="preserve"> </w:t>
      </w:r>
      <w:ins w:id="86" w:author="Katariina Kärsten - JUSTDIGI" w:date="2025-09-24T13:40:00Z" w16du:dateUtc="2025-09-24T10:40:00Z">
        <w:r w:rsidR="00CF69EA">
          <w:rPr>
            <w:rFonts w:ascii="Times New Roman" w:hAnsi="Times New Roman" w:cs="Times New Roman"/>
            <w:sz w:val="24"/>
            <w:szCs w:val="24"/>
          </w:rPr>
          <w:t xml:space="preserve">(EL) 2023/1114 </w:t>
        </w:r>
      </w:ins>
      <w:r w:rsidR="00B029CF" w:rsidRPr="004B6940">
        <w:rPr>
          <w:rFonts w:ascii="Times New Roman" w:hAnsi="Times New Roman" w:cs="Times New Roman"/>
          <w:sz w:val="24"/>
          <w:szCs w:val="24"/>
        </w:rPr>
        <w:t>reguleerimisalas</w:t>
      </w:r>
      <w:r w:rsidR="00945325" w:rsidRPr="004B6940">
        <w:rPr>
          <w:rFonts w:ascii="Times New Roman" w:hAnsi="Times New Roman" w:cs="Times New Roman"/>
          <w:sz w:val="24"/>
          <w:szCs w:val="24"/>
        </w:rPr>
        <w:t xml:space="preserve">, kuid kes </w:t>
      </w:r>
      <w:r w:rsidR="004F2251" w:rsidRPr="004B6940">
        <w:rPr>
          <w:rFonts w:ascii="Times New Roman" w:hAnsi="Times New Roman" w:cs="Times New Roman"/>
          <w:sz w:val="24"/>
          <w:szCs w:val="24"/>
        </w:rPr>
        <w:t>võimaldab aruand</w:t>
      </w:r>
      <w:ins w:id="87" w:author="Katariina Kärsten - JUSTDIGI" w:date="2025-09-24T16:40:00Z" w16du:dateUtc="2025-09-24T13:40:00Z">
        <w:r w:rsidR="005342A8">
          <w:rPr>
            <w:rFonts w:ascii="Times New Roman" w:hAnsi="Times New Roman" w:cs="Times New Roman"/>
            <w:sz w:val="24"/>
            <w:szCs w:val="24"/>
          </w:rPr>
          <w:t>lus</w:t>
        </w:r>
      </w:ins>
      <w:r w:rsidR="004F2251" w:rsidRPr="004B6940">
        <w:rPr>
          <w:rFonts w:ascii="Times New Roman" w:hAnsi="Times New Roman" w:cs="Times New Roman"/>
          <w:sz w:val="24"/>
          <w:szCs w:val="24"/>
        </w:rPr>
        <w:t xml:space="preserve">kohustusega hõlmatud </w:t>
      </w:r>
      <w:proofErr w:type="spellStart"/>
      <w:r w:rsidR="004F2251" w:rsidRPr="004B6940">
        <w:rPr>
          <w:rFonts w:ascii="Times New Roman" w:hAnsi="Times New Roman" w:cs="Times New Roman"/>
          <w:sz w:val="24"/>
          <w:szCs w:val="24"/>
        </w:rPr>
        <w:t>krüptovara</w:t>
      </w:r>
      <w:proofErr w:type="spellEnd"/>
      <w:r w:rsidR="004F2251" w:rsidRPr="004B6940">
        <w:rPr>
          <w:rFonts w:ascii="Times New Roman" w:hAnsi="Times New Roman" w:cs="Times New Roman"/>
          <w:sz w:val="24"/>
          <w:szCs w:val="24"/>
        </w:rPr>
        <w:t xml:space="preserve"> kasutajal teha</w:t>
      </w:r>
      <w:r w:rsidR="00945325" w:rsidRPr="004B6940">
        <w:rPr>
          <w:rFonts w:ascii="Times New Roman" w:hAnsi="Times New Roman" w:cs="Times New Roman"/>
          <w:sz w:val="24"/>
          <w:szCs w:val="24"/>
        </w:rPr>
        <w:t xml:space="preserve"> aruandekohustusega hõlmatud </w:t>
      </w:r>
      <w:proofErr w:type="spellStart"/>
      <w:r w:rsidR="00945325" w:rsidRPr="004B6940">
        <w:rPr>
          <w:rFonts w:ascii="Times New Roman" w:hAnsi="Times New Roman" w:cs="Times New Roman"/>
          <w:sz w:val="24"/>
          <w:szCs w:val="24"/>
        </w:rPr>
        <w:t>krüptovara</w:t>
      </w:r>
      <w:proofErr w:type="spellEnd"/>
      <w:r w:rsidR="00945325" w:rsidRPr="004B6940">
        <w:rPr>
          <w:rFonts w:ascii="Times New Roman" w:hAnsi="Times New Roman" w:cs="Times New Roman"/>
          <w:sz w:val="24"/>
          <w:szCs w:val="24"/>
        </w:rPr>
        <w:t xml:space="preserve"> </w:t>
      </w:r>
      <w:r w:rsidR="004F2251" w:rsidRPr="004B6940">
        <w:rPr>
          <w:rFonts w:ascii="Times New Roman" w:hAnsi="Times New Roman" w:cs="Times New Roman"/>
          <w:sz w:val="24"/>
          <w:szCs w:val="24"/>
        </w:rPr>
        <w:t>tehinguid.</w:t>
      </w:r>
      <w:r w:rsidR="00357D9B" w:rsidRPr="004B6940">
        <w:rPr>
          <w:rFonts w:ascii="Times New Roman" w:hAnsi="Times New Roman" w:cs="Times New Roman"/>
          <w:sz w:val="24"/>
          <w:szCs w:val="24"/>
        </w:rPr>
        <w:t xml:space="preserve"> </w:t>
      </w:r>
    </w:p>
    <w:p w14:paraId="6CA8D697" w14:textId="51C299B9" w:rsidR="00057D6F" w:rsidRPr="004B6940" w:rsidRDefault="00057D6F" w:rsidP="004B6940">
      <w:pPr>
        <w:spacing w:after="0" w:line="240" w:lineRule="auto"/>
        <w:jc w:val="both"/>
        <w:rPr>
          <w:rFonts w:ascii="Times New Roman" w:hAnsi="Times New Roman" w:cs="Times New Roman"/>
          <w:sz w:val="24"/>
          <w:szCs w:val="24"/>
        </w:rPr>
      </w:pPr>
    </w:p>
    <w:p w14:paraId="03F273CD" w14:textId="095FE54A" w:rsidR="00466E8F" w:rsidRPr="004B6940" w:rsidRDefault="00466E8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(2) </w:t>
      </w:r>
      <w:ins w:id="88" w:author="Katariina Kärsten - JUSTDIGI" w:date="2025-09-24T14:16:00Z" w16du:dateUtc="2025-09-24T11:16:00Z">
        <w:r w:rsidR="00C3752D">
          <w:rPr>
            <w:rFonts w:ascii="Times New Roman" w:hAnsi="Times New Roman" w:cs="Times New Roman"/>
            <w:sz w:val="24"/>
            <w:szCs w:val="24"/>
          </w:rPr>
          <w:t xml:space="preserve">Nõukogu </w:t>
        </w:r>
      </w:ins>
      <w:del w:id="89" w:author="Katariina Kärsten - JUSTDIGI" w:date="2025-09-24T14:16:00Z" w16du:dateUtc="2025-09-24T11:16:00Z">
        <w:r w:rsidR="006E5DD0" w:rsidRPr="004B6940" w:rsidDel="00C3752D">
          <w:rPr>
            <w:rFonts w:ascii="Times New Roman" w:hAnsi="Times New Roman" w:cs="Times New Roman"/>
            <w:sz w:val="24"/>
            <w:szCs w:val="24"/>
          </w:rPr>
          <w:delText>D</w:delText>
        </w:r>
      </w:del>
      <w:ins w:id="90" w:author="Katariina Kärsten - JUSTDIGI" w:date="2025-09-24T14:16:00Z" w16du:dateUtc="2025-09-24T11:16:00Z">
        <w:r w:rsidR="00C3752D">
          <w:rPr>
            <w:rFonts w:ascii="Times New Roman" w:hAnsi="Times New Roman" w:cs="Times New Roman"/>
            <w:sz w:val="24"/>
            <w:szCs w:val="24"/>
          </w:rPr>
          <w:t>d</w:t>
        </w:r>
      </w:ins>
      <w:r w:rsidR="006E5DD0" w:rsidRPr="004B6940">
        <w:rPr>
          <w:rFonts w:ascii="Times New Roman" w:hAnsi="Times New Roman" w:cs="Times New Roman"/>
          <w:sz w:val="24"/>
          <w:szCs w:val="24"/>
        </w:rPr>
        <w:t xml:space="preserve">irektiivi </w:t>
      </w:r>
      <w:ins w:id="91" w:author="Katariina Kärsten - JUSTDIGI" w:date="2025-09-24T14:16:00Z" w16du:dateUtc="2025-09-24T11:16:00Z">
        <w:r w:rsidR="00C3752D">
          <w:rPr>
            <w:rFonts w:ascii="Times New Roman" w:hAnsi="Times New Roman" w:cs="Times New Roman"/>
            <w:sz w:val="24"/>
            <w:szCs w:val="24"/>
          </w:rPr>
          <w:t>2011/16/EL</w:t>
        </w:r>
        <w:r w:rsidR="00C3752D" w:rsidRPr="004B6940">
          <w:rPr>
            <w:rFonts w:ascii="Times New Roman" w:hAnsi="Times New Roman" w:cs="Times New Roman"/>
            <w:sz w:val="24"/>
            <w:szCs w:val="24"/>
          </w:rPr>
          <w:t xml:space="preserve"> </w:t>
        </w:r>
      </w:ins>
      <w:ins w:id="92" w:author="Katariina Kärsten - JUSTDIGI" w:date="2025-09-24T15:14:00Z" w16du:dateUtc="2025-09-24T12:14:00Z">
        <w:r w:rsidR="008E7E9C">
          <w:rPr>
            <w:rFonts w:ascii="Times New Roman" w:hAnsi="Times New Roman" w:cs="Times New Roman"/>
            <w:sz w:val="24"/>
            <w:szCs w:val="24"/>
          </w:rPr>
          <w:t xml:space="preserve">VI </w:t>
        </w:r>
      </w:ins>
      <w:r w:rsidR="006E5DD0" w:rsidRPr="004B6940">
        <w:rPr>
          <w:rFonts w:ascii="Times New Roman" w:hAnsi="Times New Roman" w:cs="Times New Roman"/>
          <w:sz w:val="24"/>
          <w:szCs w:val="24"/>
        </w:rPr>
        <w:t xml:space="preserve">lisa </w:t>
      </w:r>
      <w:del w:id="93" w:author="Katariina Kärsten - JUSTDIGI" w:date="2025-09-24T15:14:00Z" w16du:dateUtc="2025-09-24T12:14:00Z">
        <w:r w:rsidR="006E5DD0" w:rsidRPr="004B6940" w:rsidDel="008E7E9C">
          <w:rPr>
            <w:rFonts w:ascii="Times New Roman" w:hAnsi="Times New Roman" w:cs="Times New Roman"/>
            <w:sz w:val="24"/>
            <w:szCs w:val="24"/>
          </w:rPr>
          <w:delText xml:space="preserve">6 </w:delText>
        </w:r>
      </w:del>
      <w:del w:id="94" w:author="Katariina Kärsten - JUSTDIGI" w:date="2025-09-24T17:03:00Z" w16du:dateUtc="2025-09-24T14:03:00Z">
        <w:r w:rsidR="00A55B8A" w:rsidRPr="004B6940" w:rsidDel="00EE70AF">
          <w:rPr>
            <w:rFonts w:ascii="Times New Roman" w:hAnsi="Times New Roman" w:cs="Times New Roman"/>
            <w:sz w:val="24"/>
            <w:szCs w:val="24"/>
          </w:rPr>
          <w:delText>5.</w:delText>
        </w:r>
      </w:del>
      <w:ins w:id="95" w:author="Katariina Kärsten - JUSTDIGI" w:date="2025-09-24T17:03:00Z" w16du:dateUtc="2025-09-24T14:03:00Z">
        <w:r w:rsidR="00EE70AF">
          <w:rPr>
            <w:rFonts w:ascii="Times New Roman" w:hAnsi="Times New Roman" w:cs="Times New Roman"/>
            <w:sz w:val="24"/>
            <w:szCs w:val="24"/>
          </w:rPr>
          <w:t>V</w:t>
        </w:r>
      </w:ins>
      <w:r w:rsidR="00A55B8A" w:rsidRPr="004B6940">
        <w:rPr>
          <w:rFonts w:ascii="Times New Roman" w:hAnsi="Times New Roman" w:cs="Times New Roman"/>
          <w:sz w:val="24"/>
          <w:szCs w:val="24"/>
        </w:rPr>
        <w:t xml:space="preserve"> jao F jaotise kohaselt </w:t>
      </w:r>
      <w:commentRangeStart w:id="96"/>
      <w:r w:rsidR="00A55B8A" w:rsidRPr="004B6940">
        <w:rPr>
          <w:rFonts w:ascii="Times New Roman" w:hAnsi="Times New Roman" w:cs="Times New Roman"/>
          <w:sz w:val="24"/>
          <w:szCs w:val="24"/>
        </w:rPr>
        <w:t xml:space="preserve">peab </w:t>
      </w:r>
      <w:proofErr w:type="spellStart"/>
      <w:r w:rsidR="00A55B8A" w:rsidRPr="004B6940">
        <w:rPr>
          <w:rFonts w:ascii="Times New Roman" w:hAnsi="Times New Roman" w:cs="Times New Roman"/>
          <w:sz w:val="24"/>
          <w:szCs w:val="24"/>
        </w:rPr>
        <w:t>krüptovarateenuse</w:t>
      </w:r>
      <w:proofErr w:type="spellEnd"/>
      <w:r w:rsidR="00A55B8A" w:rsidRPr="004B6940">
        <w:rPr>
          <w:rFonts w:ascii="Times New Roman" w:hAnsi="Times New Roman" w:cs="Times New Roman"/>
          <w:sz w:val="24"/>
          <w:szCs w:val="24"/>
        </w:rPr>
        <w:t xml:space="preserve"> osutaja end registreerima</w:t>
      </w:r>
      <w:commentRangeEnd w:id="96"/>
      <w:r w:rsidR="008C72A7">
        <w:rPr>
          <w:rStyle w:val="Kommentaariviide"/>
        </w:rPr>
        <w:commentReference w:id="96"/>
      </w:r>
      <w:r w:rsidR="00A55B8A" w:rsidRPr="004B6940">
        <w:rPr>
          <w:rFonts w:ascii="Times New Roman" w:hAnsi="Times New Roman" w:cs="Times New Roman"/>
          <w:sz w:val="24"/>
          <w:szCs w:val="24"/>
        </w:rPr>
        <w:t xml:space="preserve"> m</w:t>
      </w:r>
      <w:r w:rsidRPr="004B6940">
        <w:rPr>
          <w:rFonts w:ascii="Times New Roman" w:hAnsi="Times New Roman" w:cs="Times New Roman"/>
          <w:sz w:val="24"/>
          <w:szCs w:val="24"/>
        </w:rPr>
        <w:t xml:space="preserve">aksuhalduri juures </w:t>
      </w:r>
      <w:r w:rsidR="00D7171C" w:rsidRPr="004B6940">
        <w:rPr>
          <w:rFonts w:ascii="Times New Roman" w:hAnsi="Times New Roman" w:cs="Times New Roman"/>
          <w:sz w:val="24"/>
          <w:szCs w:val="24"/>
        </w:rPr>
        <w:t xml:space="preserve">enne </w:t>
      </w:r>
      <w:r w:rsidR="00C32D9A" w:rsidRPr="004B6940">
        <w:rPr>
          <w:rFonts w:ascii="Times New Roman" w:hAnsi="Times New Roman" w:cs="Times New Roman"/>
          <w:sz w:val="24"/>
          <w:szCs w:val="24"/>
        </w:rPr>
        <w:t>käesoleva seaduse § 8</w:t>
      </w:r>
      <w:r w:rsidR="00C32D9A" w:rsidRPr="004B6940">
        <w:rPr>
          <w:rFonts w:ascii="Times New Roman" w:hAnsi="Times New Roman" w:cs="Times New Roman"/>
          <w:sz w:val="24"/>
          <w:szCs w:val="24"/>
          <w:vertAlign w:val="superscript"/>
        </w:rPr>
        <w:t>15</w:t>
      </w:r>
      <w:r w:rsidR="00C32D9A" w:rsidRPr="004B6940">
        <w:rPr>
          <w:rFonts w:ascii="Times New Roman" w:hAnsi="Times New Roman" w:cs="Times New Roman"/>
          <w:sz w:val="24"/>
          <w:szCs w:val="24"/>
        </w:rPr>
        <w:t xml:space="preserve"> </w:t>
      </w:r>
      <w:r w:rsidR="00EA10CB" w:rsidRPr="004B6940">
        <w:rPr>
          <w:rFonts w:ascii="Times New Roman" w:hAnsi="Times New Roman" w:cs="Times New Roman"/>
          <w:sz w:val="24"/>
          <w:szCs w:val="24"/>
        </w:rPr>
        <w:t xml:space="preserve">lõikes 3 </w:t>
      </w:r>
      <w:r w:rsidR="00C32D9A" w:rsidRPr="004B6940">
        <w:rPr>
          <w:rFonts w:ascii="Times New Roman" w:hAnsi="Times New Roman" w:cs="Times New Roman"/>
          <w:sz w:val="24"/>
          <w:szCs w:val="24"/>
        </w:rPr>
        <w:t xml:space="preserve">nimetatud </w:t>
      </w:r>
      <w:r w:rsidR="00EA10CB" w:rsidRPr="004B6940">
        <w:rPr>
          <w:rFonts w:ascii="Times New Roman" w:hAnsi="Times New Roman" w:cs="Times New Roman"/>
          <w:sz w:val="24"/>
          <w:szCs w:val="24"/>
        </w:rPr>
        <w:t>teabe</w:t>
      </w:r>
      <w:r w:rsidR="00C32D9A" w:rsidRPr="004B6940">
        <w:rPr>
          <w:rFonts w:ascii="Times New Roman" w:hAnsi="Times New Roman" w:cs="Times New Roman"/>
          <w:sz w:val="24"/>
          <w:szCs w:val="24"/>
        </w:rPr>
        <w:t xml:space="preserve"> esitamise tähtaja möödumist.</w:t>
      </w:r>
    </w:p>
    <w:p w14:paraId="278657A1" w14:textId="77777777" w:rsidR="002172F0" w:rsidRPr="004B6940" w:rsidRDefault="002172F0" w:rsidP="004B6940">
      <w:pPr>
        <w:spacing w:after="0" w:line="240" w:lineRule="auto"/>
        <w:jc w:val="both"/>
        <w:rPr>
          <w:rFonts w:ascii="Times New Roman" w:hAnsi="Times New Roman" w:cs="Times New Roman"/>
          <w:sz w:val="24"/>
          <w:szCs w:val="24"/>
        </w:rPr>
      </w:pPr>
    </w:p>
    <w:p w14:paraId="12400160" w14:textId="5E0210C2" w:rsidR="002172F0" w:rsidRPr="004B6940" w:rsidRDefault="002172F0"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r w:rsidR="00CE0F09" w:rsidRPr="004B6940">
        <w:rPr>
          <w:rFonts w:ascii="Times New Roman" w:hAnsi="Times New Roman" w:cs="Times New Roman"/>
          <w:sz w:val="24"/>
          <w:szCs w:val="24"/>
        </w:rPr>
        <w:t>Registreerimis</w:t>
      </w:r>
      <w:r w:rsidR="00907EC0" w:rsidRPr="004B6940">
        <w:rPr>
          <w:rFonts w:ascii="Times New Roman" w:hAnsi="Times New Roman" w:cs="Times New Roman"/>
          <w:sz w:val="24"/>
          <w:szCs w:val="24"/>
        </w:rPr>
        <w:t>riigi</w:t>
      </w:r>
      <w:r w:rsidR="00CE0F09" w:rsidRPr="004B6940">
        <w:rPr>
          <w:rFonts w:ascii="Times New Roman" w:hAnsi="Times New Roman" w:cs="Times New Roman"/>
          <w:sz w:val="24"/>
          <w:szCs w:val="24"/>
        </w:rPr>
        <w:t xml:space="preserve"> tuvastamise</w:t>
      </w:r>
      <w:r w:rsidR="008061C2">
        <w:rPr>
          <w:rFonts w:ascii="Times New Roman" w:hAnsi="Times New Roman" w:cs="Times New Roman"/>
          <w:sz w:val="24"/>
          <w:szCs w:val="24"/>
        </w:rPr>
        <w:t xml:space="preserve"> korra</w:t>
      </w:r>
      <w:r w:rsidR="00CE0F09" w:rsidRPr="004B6940">
        <w:rPr>
          <w:rFonts w:ascii="Times New Roman" w:hAnsi="Times New Roman" w:cs="Times New Roman"/>
          <w:sz w:val="24"/>
          <w:szCs w:val="24"/>
        </w:rPr>
        <w:t xml:space="preserve">l lähtub </w:t>
      </w:r>
      <w:proofErr w:type="spellStart"/>
      <w:r w:rsidR="00CE0F09" w:rsidRPr="004B6940">
        <w:rPr>
          <w:rFonts w:ascii="Times New Roman" w:hAnsi="Times New Roman" w:cs="Times New Roman"/>
          <w:sz w:val="24"/>
          <w:szCs w:val="24"/>
        </w:rPr>
        <w:t>krüptovarateenuse</w:t>
      </w:r>
      <w:proofErr w:type="spellEnd"/>
      <w:r w:rsidR="00CE0F09" w:rsidRPr="004B6940">
        <w:rPr>
          <w:rFonts w:ascii="Times New Roman" w:hAnsi="Times New Roman" w:cs="Times New Roman"/>
          <w:sz w:val="24"/>
          <w:szCs w:val="24"/>
        </w:rPr>
        <w:t xml:space="preserve"> osutaja </w:t>
      </w:r>
      <w:ins w:id="97" w:author="Katariina Kärsten - JUSTDIGI" w:date="2025-09-24T14:17:00Z" w16du:dateUtc="2025-09-24T11:17:00Z">
        <w:r w:rsidR="00C3752D">
          <w:rPr>
            <w:rFonts w:ascii="Times New Roman" w:hAnsi="Times New Roman" w:cs="Times New Roman"/>
            <w:sz w:val="24"/>
            <w:szCs w:val="24"/>
          </w:rPr>
          <w:t xml:space="preserve">nõukogu </w:t>
        </w:r>
      </w:ins>
      <w:r w:rsidR="00CE0F09" w:rsidRPr="004B6940">
        <w:rPr>
          <w:rFonts w:ascii="Times New Roman" w:hAnsi="Times New Roman" w:cs="Times New Roman"/>
          <w:sz w:val="24"/>
          <w:szCs w:val="24"/>
        </w:rPr>
        <w:t xml:space="preserve">direktiivi </w:t>
      </w:r>
      <w:ins w:id="98" w:author="Katariina Kärsten - JUSTDIGI" w:date="2025-09-24T14:17:00Z" w16du:dateUtc="2025-09-24T11:17:00Z">
        <w:r w:rsidR="00C3752D">
          <w:rPr>
            <w:rFonts w:ascii="Times New Roman" w:hAnsi="Times New Roman" w:cs="Times New Roman"/>
            <w:sz w:val="24"/>
            <w:szCs w:val="24"/>
          </w:rPr>
          <w:t>2011/16/EL</w:t>
        </w:r>
        <w:r w:rsidR="00C3752D" w:rsidRPr="004B6940">
          <w:rPr>
            <w:rFonts w:ascii="Times New Roman" w:hAnsi="Times New Roman" w:cs="Times New Roman"/>
            <w:sz w:val="24"/>
            <w:szCs w:val="24"/>
          </w:rPr>
          <w:t xml:space="preserve"> </w:t>
        </w:r>
      </w:ins>
      <w:ins w:id="99" w:author="Katariina Kärsten - JUSTDIGI" w:date="2025-09-24T15:13:00Z" w16du:dateUtc="2025-09-24T12:13:00Z">
        <w:r w:rsidR="008E7E9C">
          <w:rPr>
            <w:rFonts w:ascii="Times New Roman" w:hAnsi="Times New Roman" w:cs="Times New Roman"/>
            <w:sz w:val="24"/>
            <w:szCs w:val="24"/>
          </w:rPr>
          <w:t xml:space="preserve">VI </w:t>
        </w:r>
      </w:ins>
      <w:r w:rsidR="00CE0F09" w:rsidRPr="004B6940">
        <w:rPr>
          <w:rFonts w:ascii="Times New Roman" w:hAnsi="Times New Roman" w:cs="Times New Roman"/>
          <w:sz w:val="24"/>
          <w:szCs w:val="24"/>
        </w:rPr>
        <w:t xml:space="preserve">lisa </w:t>
      </w:r>
      <w:del w:id="100" w:author="Katariina Kärsten - JUSTDIGI" w:date="2025-09-24T15:13:00Z" w16du:dateUtc="2025-09-24T12:13:00Z">
        <w:r w:rsidR="00CE0F09" w:rsidRPr="004B6940" w:rsidDel="008E7E9C">
          <w:rPr>
            <w:rFonts w:ascii="Times New Roman" w:hAnsi="Times New Roman" w:cs="Times New Roman"/>
            <w:sz w:val="24"/>
            <w:szCs w:val="24"/>
          </w:rPr>
          <w:delText xml:space="preserve">6 </w:delText>
        </w:r>
      </w:del>
      <w:del w:id="101" w:author="Katariina Kärsten - JUSTDIGI" w:date="2025-09-24T17:03:00Z" w16du:dateUtc="2025-09-24T14:03:00Z">
        <w:r w:rsidR="00CE0F09" w:rsidRPr="004B6940" w:rsidDel="00EE70AF">
          <w:rPr>
            <w:rFonts w:ascii="Times New Roman" w:hAnsi="Times New Roman" w:cs="Times New Roman"/>
            <w:sz w:val="24"/>
            <w:szCs w:val="24"/>
          </w:rPr>
          <w:delText>1.</w:delText>
        </w:r>
      </w:del>
      <w:ins w:id="102" w:author="Katariina Kärsten - JUSTDIGI" w:date="2025-09-24T17:03:00Z" w16du:dateUtc="2025-09-24T14:03:00Z">
        <w:r w:rsidR="00EE70AF">
          <w:rPr>
            <w:rFonts w:ascii="Times New Roman" w:hAnsi="Times New Roman" w:cs="Times New Roman"/>
            <w:sz w:val="24"/>
            <w:szCs w:val="24"/>
          </w:rPr>
          <w:t>I</w:t>
        </w:r>
      </w:ins>
      <w:r w:rsidR="00CE0F09" w:rsidRPr="004B6940">
        <w:rPr>
          <w:rFonts w:ascii="Times New Roman" w:hAnsi="Times New Roman" w:cs="Times New Roman"/>
          <w:sz w:val="24"/>
          <w:szCs w:val="24"/>
        </w:rPr>
        <w:t xml:space="preserve"> jao A jaotise </w:t>
      </w:r>
      <w:r w:rsidR="00346A51" w:rsidRPr="004B6940">
        <w:rPr>
          <w:rFonts w:ascii="Times New Roman" w:hAnsi="Times New Roman" w:cs="Times New Roman"/>
          <w:sz w:val="24"/>
          <w:szCs w:val="24"/>
        </w:rPr>
        <w:t>lõikes 2 sätestatud kriteeriumi</w:t>
      </w:r>
      <w:r w:rsidR="008061C2">
        <w:rPr>
          <w:rFonts w:ascii="Times New Roman" w:hAnsi="Times New Roman" w:cs="Times New Roman"/>
          <w:sz w:val="24"/>
          <w:szCs w:val="24"/>
        </w:rPr>
        <w:t>d</w:t>
      </w:r>
      <w:r w:rsidR="00346A51" w:rsidRPr="004B6940">
        <w:rPr>
          <w:rFonts w:ascii="Times New Roman" w:hAnsi="Times New Roman" w:cs="Times New Roman"/>
          <w:sz w:val="24"/>
          <w:szCs w:val="24"/>
        </w:rPr>
        <w:t>est.</w:t>
      </w:r>
    </w:p>
    <w:p w14:paraId="19F2B7F1" w14:textId="77777777" w:rsidR="005B0C3E" w:rsidRPr="004B6940" w:rsidRDefault="005B0C3E" w:rsidP="004B6940">
      <w:pPr>
        <w:spacing w:after="0" w:line="240" w:lineRule="auto"/>
        <w:jc w:val="both"/>
        <w:rPr>
          <w:rFonts w:ascii="Times New Roman" w:hAnsi="Times New Roman" w:cs="Times New Roman"/>
          <w:sz w:val="24"/>
          <w:szCs w:val="24"/>
        </w:rPr>
      </w:pPr>
    </w:p>
    <w:p w14:paraId="5822B02F" w14:textId="4AFA6429" w:rsidR="005B0C3E" w:rsidRPr="004B6940" w:rsidRDefault="006127F6"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862053" w:rsidRPr="004B6940">
        <w:rPr>
          <w:rFonts w:ascii="Times New Roman" w:hAnsi="Times New Roman" w:cs="Times New Roman"/>
          <w:sz w:val="24"/>
          <w:szCs w:val="24"/>
        </w:rPr>
        <w:t>4</w:t>
      </w:r>
      <w:r w:rsidRPr="004B6940">
        <w:rPr>
          <w:rFonts w:ascii="Times New Roman" w:hAnsi="Times New Roman" w:cs="Times New Roman"/>
          <w:sz w:val="24"/>
          <w:szCs w:val="24"/>
        </w:rPr>
        <w:t>) Registreerimise</w:t>
      </w:r>
      <w:r w:rsidR="008061C2">
        <w:rPr>
          <w:rFonts w:ascii="Times New Roman" w:hAnsi="Times New Roman" w:cs="Times New Roman"/>
          <w:sz w:val="24"/>
          <w:szCs w:val="24"/>
        </w:rPr>
        <w:t xml:space="preserve"> korra</w:t>
      </w:r>
      <w:r w:rsidRPr="004B6940">
        <w:rPr>
          <w:rFonts w:ascii="Times New Roman" w:hAnsi="Times New Roman" w:cs="Times New Roman"/>
          <w:sz w:val="24"/>
          <w:szCs w:val="24"/>
        </w:rPr>
        <w:t xml:space="preserve">l esitab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w:t>
      </w:r>
      <w:commentRangeStart w:id="103"/>
      <w:r w:rsidRPr="004B6940">
        <w:rPr>
          <w:rFonts w:ascii="Times New Roman" w:hAnsi="Times New Roman" w:cs="Times New Roman"/>
          <w:sz w:val="24"/>
          <w:szCs w:val="24"/>
        </w:rPr>
        <w:t>o</w:t>
      </w:r>
      <w:r w:rsidR="004B77B2" w:rsidRPr="004B6940">
        <w:rPr>
          <w:rFonts w:ascii="Times New Roman" w:hAnsi="Times New Roman" w:cs="Times New Roman"/>
          <w:sz w:val="24"/>
          <w:szCs w:val="24"/>
        </w:rPr>
        <w:t>s</w:t>
      </w:r>
      <w:r w:rsidRPr="004B6940">
        <w:rPr>
          <w:rFonts w:ascii="Times New Roman" w:hAnsi="Times New Roman" w:cs="Times New Roman"/>
          <w:sz w:val="24"/>
          <w:szCs w:val="24"/>
        </w:rPr>
        <w:t>u</w:t>
      </w:r>
      <w:r w:rsidR="004B77B2" w:rsidRPr="004B6940">
        <w:rPr>
          <w:rFonts w:ascii="Times New Roman" w:hAnsi="Times New Roman" w:cs="Times New Roman"/>
          <w:sz w:val="24"/>
          <w:szCs w:val="24"/>
        </w:rPr>
        <w:t>t</w:t>
      </w:r>
      <w:r w:rsidRPr="004B6940">
        <w:rPr>
          <w:rFonts w:ascii="Times New Roman" w:hAnsi="Times New Roman" w:cs="Times New Roman"/>
          <w:sz w:val="24"/>
          <w:szCs w:val="24"/>
        </w:rPr>
        <w:t>aja järgmis</w:t>
      </w:r>
      <w:r w:rsidR="00067652" w:rsidRPr="004B6940">
        <w:rPr>
          <w:rFonts w:ascii="Times New Roman" w:hAnsi="Times New Roman" w:cs="Times New Roman"/>
          <w:sz w:val="24"/>
          <w:szCs w:val="24"/>
        </w:rPr>
        <w:t xml:space="preserve">ed </w:t>
      </w:r>
      <w:commentRangeEnd w:id="103"/>
      <w:r w:rsidR="005910B6">
        <w:rPr>
          <w:rStyle w:val="Kommentaariviide"/>
        </w:rPr>
        <w:commentReference w:id="103"/>
      </w:r>
      <w:r w:rsidR="00067652" w:rsidRPr="004B6940">
        <w:rPr>
          <w:rFonts w:ascii="Times New Roman" w:hAnsi="Times New Roman" w:cs="Times New Roman"/>
          <w:sz w:val="24"/>
          <w:szCs w:val="24"/>
        </w:rPr>
        <w:t>andmed</w:t>
      </w:r>
      <w:r w:rsidRPr="004B6940">
        <w:rPr>
          <w:rFonts w:ascii="Times New Roman" w:hAnsi="Times New Roman" w:cs="Times New Roman"/>
          <w:sz w:val="24"/>
          <w:szCs w:val="24"/>
        </w:rPr>
        <w:t>:</w:t>
      </w:r>
    </w:p>
    <w:p w14:paraId="12870022" w14:textId="4A96C307" w:rsidR="006127F6" w:rsidRPr="004B6940" w:rsidRDefault="006127F6"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1) nimi;</w:t>
      </w:r>
    </w:p>
    <w:p w14:paraId="5DDE0507" w14:textId="7254A78F" w:rsidR="006127F6" w:rsidRPr="004B6940" w:rsidRDefault="006127F6"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2) postiaadress</w:t>
      </w:r>
      <w:r w:rsidR="00067652" w:rsidRPr="004B6940">
        <w:rPr>
          <w:rFonts w:ascii="Times New Roman" w:hAnsi="Times New Roman" w:cs="Times New Roman"/>
          <w:sz w:val="24"/>
          <w:szCs w:val="24"/>
        </w:rPr>
        <w:t>;</w:t>
      </w:r>
    </w:p>
    <w:p w14:paraId="1794E815" w14:textId="3EA05904" w:rsidR="00067652" w:rsidRPr="004B6940" w:rsidRDefault="00067652"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3) elektro</w:t>
      </w:r>
      <w:r w:rsidR="00545A00">
        <w:rPr>
          <w:rFonts w:ascii="Times New Roman" w:hAnsi="Times New Roman" w:cs="Times New Roman"/>
          <w:sz w:val="24"/>
          <w:szCs w:val="24"/>
        </w:rPr>
        <w:t xml:space="preserve">nposti </w:t>
      </w:r>
      <w:r w:rsidRPr="004B6940">
        <w:rPr>
          <w:rFonts w:ascii="Times New Roman" w:hAnsi="Times New Roman" w:cs="Times New Roman"/>
          <w:sz w:val="24"/>
          <w:szCs w:val="24"/>
        </w:rPr>
        <w:t>aadress, sealhulgas veebiaadress;</w:t>
      </w:r>
    </w:p>
    <w:p w14:paraId="7D1291AA" w14:textId="4E67BBF9" w:rsidR="00067652" w:rsidRPr="004B6940" w:rsidRDefault="00067652"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4) </w:t>
      </w:r>
      <w:r w:rsidR="00C46FEC" w:rsidRPr="004B6940">
        <w:rPr>
          <w:rFonts w:ascii="Times New Roman" w:hAnsi="Times New Roman" w:cs="Times New Roman"/>
          <w:sz w:val="24"/>
          <w:szCs w:val="24"/>
        </w:rPr>
        <w:t>maksukohustuslasena registreerimise numbrid;</w:t>
      </w:r>
    </w:p>
    <w:p w14:paraId="182DE8DD" w14:textId="7A74DEBE" w:rsidR="00C46FEC" w:rsidRPr="004B6940" w:rsidRDefault="00C46FEC"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5) Euroopa Liidu liikmesriigid, mille residendid</w:t>
      </w:r>
      <w:r w:rsidR="00012F0F" w:rsidRPr="004B6940">
        <w:rPr>
          <w:rFonts w:ascii="Times New Roman" w:hAnsi="Times New Roman" w:cs="Times New Roman"/>
          <w:sz w:val="24"/>
          <w:szCs w:val="24"/>
        </w:rPr>
        <w:t xml:space="preserve"> tema kliendid</w:t>
      </w:r>
      <w:r w:rsidR="00C823D8">
        <w:rPr>
          <w:rFonts w:ascii="Times New Roman" w:hAnsi="Times New Roman" w:cs="Times New Roman"/>
          <w:sz w:val="24"/>
          <w:szCs w:val="24"/>
        </w:rPr>
        <w:t xml:space="preserve"> on</w:t>
      </w:r>
      <w:r w:rsidR="00012F0F" w:rsidRPr="004B6940">
        <w:rPr>
          <w:rFonts w:ascii="Times New Roman" w:hAnsi="Times New Roman" w:cs="Times New Roman"/>
          <w:sz w:val="24"/>
          <w:szCs w:val="24"/>
        </w:rPr>
        <w:t xml:space="preserve">; </w:t>
      </w:r>
    </w:p>
    <w:p w14:paraId="49592CDA" w14:textId="18A30606" w:rsidR="00012F0F" w:rsidRPr="004B6940" w:rsidRDefault="00012F0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6) </w:t>
      </w:r>
      <w:r w:rsidR="007601A5" w:rsidRPr="004B6940">
        <w:rPr>
          <w:rFonts w:ascii="Times New Roman" w:hAnsi="Times New Roman" w:cs="Times New Roman"/>
          <w:sz w:val="24"/>
          <w:szCs w:val="24"/>
        </w:rPr>
        <w:t xml:space="preserve">Euroopa Liidu välised </w:t>
      </w:r>
      <w:r w:rsidR="00905374" w:rsidRPr="004B6940">
        <w:rPr>
          <w:rFonts w:ascii="Times New Roman" w:hAnsi="Times New Roman" w:cs="Times New Roman"/>
          <w:sz w:val="24"/>
          <w:szCs w:val="24"/>
        </w:rPr>
        <w:t>jurisdiktsioonid</w:t>
      </w:r>
      <w:r w:rsidR="00823B03" w:rsidRPr="004B6940">
        <w:rPr>
          <w:rFonts w:ascii="Times New Roman" w:hAnsi="Times New Roman" w:cs="Times New Roman"/>
          <w:sz w:val="24"/>
          <w:szCs w:val="24"/>
        </w:rPr>
        <w:t xml:space="preserve">, </w:t>
      </w:r>
      <w:r w:rsidR="009B5593" w:rsidRPr="004B6940">
        <w:rPr>
          <w:rFonts w:ascii="Times New Roman" w:hAnsi="Times New Roman" w:cs="Times New Roman"/>
          <w:sz w:val="24"/>
          <w:szCs w:val="24"/>
        </w:rPr>
        <w:t>kellega</w:t>
      </w:r>
      <w:r w:rsidR="00545A00">
        <w:rPr>
          <w:rFonts w:ascii="Times New Roman" w:hAnsi="Times New Roman" w:cs="Times New Roman"/>
          <w:sz w:val="24"/>
          <w:szCs w:val="24"/>
        </w:rPr>
        <w:t xml:space="preserve"> </w:t>
      </w:r>
      <w:proofErr w:type="spellStart"/>
      <w:r w:rsidR="009B5593" w:rsidRPr="004B6940">
        <w:rPr>
          <w:rFonts w:ascii="Times New Roman" w:hAnsi="Times New Roman" w:cs="Times New Roman"/>
          <w:sz w:val="24"/>
          <w:szCs w:val="24"/>
        </w:rPr>
        <w:t>krüptovarateenuse</w:t>
      </w:r>
      <w:proofErr w:type="spellEnd"/>
      <w:r w:rsidR="009B5593" w:rsidRPr="004B6940">
        <w:rPr>
          <w:rFonts w:ascii="Times New Roman" w:hAnsi="Times New Roman" w:cs="Times New Roman"/>
          <w:sz w:val="24"/>
          <w:szCs w:val="24"/>
        </w:rPr>
        <w:t xml:space="preserve"> osutajal </w:t>
      </w:r>
      <w:r w:rsidR="00545A00">
        <w:rPr>
          <w:rFonts w:ascii="Times New Roman" w:hAnsi="Times New Roman" w:cs="Times New Roman"/>
          <w:sz w:val="24"/>
          <w:szCs w:val="24"/>
        </w:rPr>
        <w:t xml:space="preserve">on </w:t>
      </w:r>
      <w:ins w:id="104" w:author="Katariina Kärsten - JUSTDIGI" w:date="2025-09-24T14:17:00Z" w16du:dateUtc="2025-09-24T11:17:00Z">
        <w:r w:rsidR="00F66AA8">
          <w:rPr>
            <w:rFonts w:ascii="Times New Roman" w:hAnsi="Times New Roman" w:cs="Times New Roman"/>
            <w:sz w:val="24"/>
            <w:szCs w:val="24"/>
          </w:rPr>
          <w:t xml:space="preserve">nõukogu </w:t>
        </w:r>
      </w:ins>
      <w:r w:rsidR="009B5593" w:rsidRPr="004B6940">
        <w:rPr>
          <w:rFonts w:ascii="Times New Roman" w:hAnsi="Times New Roman" w:cs="Times New Roman"/>
          <w:sz w:val="24"/>
          <w:szCs w:val="24"/>
        </w:rPr>
        <w:t xml:space="preserve">direktiivi </w:t>
      </w:r>
      <w:ins w:id="105" w:author="Katariina Kärsten - JUSTDIGI" w:date="2025-09-24T14:17:00Z" w16du:dateUtc="2025-09-24T11:17:00Z">
        <w:r w:rsidR="00F66AA8">
          <w:rPr>
            <w:rFonts w:ascii="Times New Roman" w:hAnsi="Times New Roman" w:cs="Times New Roman"/>
            <w:sz w:val="24"/>
            <w:szCs w:val="24"/>
          </w:rPr>
          <w:t>2011/16/EL</w:t>
        </w:r>
        <w:r w:rsidR="00F66AA8" w:rsidRPr="004B6940">
          <w:rPr>
            <w:rFonts w:ascii="Times New Roman" w:hAnsi="Times New Roman" w:cs="Times New Roman"/>
            <w:sz w:val="24"/>
            <w:szCs w:val="24"/>
          </w:rPr>
          <w:t xml:space="preserve"> </w:t>
        </w:r>
      </w:ins>
      <w:r w:rsidR="009B5593" w:rsidRPr="004B6940">
        <w:rPr>
          <w:rFonts w:ascii="Times New Roman" w:hAnsi="Times New Roman" w:cs="Times New Roman"/>
          <w:sz w:val="24"/>
          <w:szCs w:val="24"/>
        </w:rPr>
        <w:t xml:space="preserve">kohane puutumus ning </w:t>
      </w:r>
      <w:r w:rsidR="00823B03" w:rsidRPr="004B6940">
        <w:rPr>
          <w:rFonts w:ascii="Times New Roman" w:hAnsi="Times New Roman" w:cs="Times New Roman"/>
          <w:sz w:val="24"/>
          <w:szCs w:val="24"/>
        </w:rPr>
        <w:t xml:space="preserve">kellel on sõlmitud käesoleva seaduse </w:t>
      </w:r>
      <w:r w:rsidR="009931A7" w:rsidRPr="004B6940">
        <w:rPr>
          <w:rFonts w:ascii="Times New Roman" w:hAnsi="Times New Roman" w:cs="Times New Roman"/>
          <w:sz w:val="24"/>
          <w:szCs w:val="24"/>
        </w:rPr>
        <w:t>§ 4</w:t>
      </w:r>
      <w:r w:rsidR="009931A7" w:rsidRPr="004B6940">
        <w:rPr>
          <w:rFonts w:ascii="Times New Roman" w:hAnsi="Times New Roman" w:cs="Times New Roman"/>
          <w:sz w:val="24"/>
          <w:szCs w:val="24"/>
          <w:vertAlign w:val="superscript"/>
        </w:rPr>
        <w:t>1</w:t>
      </w:r>
      <w:r w:rsidR="009931A7" w:rsidRPr="004B6940">
        <w:rPr>
          <w:rFonts w:ascii="Times New Roman" w:hAnsi="Times New Roman" w:cs="Times New Roman"/>
          <w:sz w:val="24"/>
          <w:szCs w:val="24"/>
        </w:rPr>
        <w:t xml:space="preserve"> lõikes 1</w:t>
      </w:r>
      <w:r w:rsidR="00A33FA9" w:rsidRPr="004B6940">
        <w:rPr>
          <w:rFonts w:ascii="Times New Roman" w:hAnsi="Times New Roman" w:cs="Times New Roman"/>
          <w:sz w:val="24"/>
          <w:szCs w:val="24"/>
          <w:vertAlign w:val="superscript"/>
        </w:rPr>
        <w:t>3</w:t>
      </w:r>
      <w:r w:rsidR="009931A7" w:rsidRPr="004B6940">
        <w:rPr>
          <w:rFonts w:ascii="Times New Roman" w:hAnsi="Times New Roman" w:cs="Times New Roman"/>
          <w:sz w:val="24"/>
          <w:szCs w:val="24"/>
        </w:rPr>
        <w:t xml:space="preserve"> nimetatud leping kõigi asjaomaste Euroopa Liidu liikmesriikidega</w:t>
      </w:r>
      <w:r w:rsidR="00852043" w:rsidRPr="004B6940">
        <w:rPr>
          <w:rFonts w:ascii="Times New Roman" w:hAnsi="Times New Roman" w:cs="Times New Roman"/>
          <w:sz w:val="24"/>
          <w:szCs w:val="24"/>
        </w:rPr>
        <w:t>.</w:t>
      </w:r>
    </w:p>
    <w:p w14:paraId="427EDC6D" w14:textId="77777777" w:rsidR="00EA5EDE" w:rsidRPr="004B6940" w:rsidRDefault="00EA5EDE" w:rsidP="004B6940">
      <w:pPr>
        <w:spacing w:after="0" w:line="240" w:lineRule="auto"/>
        <w:jc w:val="both"/>
        <w:rPr>
          <w:rFonts w:ascii="Times New Roman" w:hAnsi="Times New Roman" w:cs="Times New Roman"/>
          <w:sz w:val="24"/>
          <w:szCs w:val="24"/>
        </w:rPr>
      </w:pPr>
    </w:p>
    <w:p w14:paraId="4D7E94ED" w14:textId="5FA96F69" w:rsidR="00EA5EDE" w:rsidRPr="004B6940" w:rsidRDefault="00EA5EDE"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862053" w:rsidRPr="004B6940">
        <w:rPr>
          <w:rFonts w:ascii="Times New Roman" w:hAnsi="Times New Roman" w:cs="Times New Roman"/>
          <w:sz w:val="24"/>
          <w:szCs w:val="24"/>
        </w:rPr>
        <w:t>5</w:t>
      </w:r>
      <w:r w:rsidRPr="004B6940">
        <w:rPr>
          <w:rFonts w:ascii="Times New Roman" w:hAnsi="Times New Roman" w:cs="Times New Roman"/>
          <w:sz w:val="24"/>
          <w:szCs w:val="24"/>
        </w:rPr>
        <w:t xml:space="preserve">) </w:t>
      </w:r>
      <w:r w:rsidR="00B35648" w:rsidRPr="004B6940">
        <w:rPr>
          <w:rFonts w:ascii="Times New Roman" w:hAnsi="Times New Roman" w:cs="Times New Roman"/>
          <w:sz w:val="24"/>
          <w:szCs w:val="24"/>
        </w:rPr>
        <w:t xml:space="preserve">Maksuhaldurit </w:t>
      </w:r>
      <w:commentRangeStart w:id="106"/>
      <w:r w:rsidR="00B35648" w:rsidRPr="004B6940">
        <w:rPr>
          <w:rFonts w:ascii="Times New Roman" w:hAnsi="Times New Roman" w:cs="Times New Roman"/>
          <w:sz w:val="24"/>
          <w:szCs w:val="24"/>
        </w:rPr>
        <w:t xml:space="preserve">tuleb teavitada </w:t>
      </w:r>
      <w:commentRangeEnd w:id="106"/>
      <w:r w:rsidR="00EA1002">
        <w:rPr>
          <w:rStyle w:val="Kommentaariviide"/>
        </w:rPr>
        <w:commentReference w:id="106"/>
      </w:r>
      <w:r w:rsidR="00FB4BE1">
        <w:rPr>
          <w:rFonts w:ascii="Times New Roman" w:hAnsi="Times New Roman" w:cs="Times New Roman"/>
          <w:sz w:val="24"/>
          <w:szCs w:val="24"/>
        </w:rPr>
        <w:t xml:space="preserve">viivitamata </w:t>
      </w:r>
      <w:r w:rsidR="00B35648" w:rsidRPr="004B6940">
        <w:rPr>
          <w:rFonts w:ascii="Times New Roman" w:hAnsi="Times New Roman" w:cs="Times New Roman"/>
          <w:sz w:val="24"/>
          <w:szCs w:val="24"/>
        </w:rPr>
        <w:t xml:space="preserve">käesoleva paragrahvi lõikes </w:t>
      </w:r>
      <w:r w:rsidR="00B756B6">
        <w:rPr>
          <w:rFonts w:ascii="Times New Roman" w:hAnsi="Times New Roman" w:cs="Times New Roman"/>
          <w:sz w:val="24"/>
          <w:szCs w:val="24"/>
        </w:rPr>
        <w:t xml:space="preserve">4 </w:t>
      </w:r>
      <w:r w:rsidR="00545A00">
        <w:rPr>
          <w:rFonts w:ascii="Times New Roman" w:hAnsi="Times New Roman" w:cs="Times New Roman"/>
          <w:sz w:val="24"/>
          <w:szCs w:val="24"/>
        </w:rPr>
        <w:t>loetletud</w:t>
      </w:r>
      <w:r w:rsidR="00B35648" w:rsidRPr="004B6940">
        <w:rPr>
          <w:rFonts w:ascii="Times New Roman" w:hAnsi="Times New Roman" w:cs="Times New Roman"/>
          <w:sz w:val="24"/>
          <w:szCs w:val="24"/>
        </w:rPr>
        <w:t xml:space="preserve"> andmete muutumisest</w:t>
      </w:r>
      <w:r w:rsidR="00B97E2F" w:rsidRPr="004B6940">
        <w:rPr>
          <w:rFonts w:ascii="Times New Roman" w:hAnsi="Times New Roman" w:cs="Times New Roman"/>
          <w:sz w:val="24"/>
          <w:szCs w:val="24"/>
        </w:rPr>
        <w:t>.</w:t>
      </w:r>
    </w:p>
    <w:p w14:paraId="7C681A87" w14:textId="77777777" w:rsidR="000A325B" w:rsidRPr="004B6940" w:rsidRDefault="000A325B" w:rsidP="004B6940">
      <w:pPr>
        <w:spacing w:after="0" w:line="240" w:lineRule="auto"/>
        <w:jc w:val="both"/>
        <w:rPr>
          <w:rFonts w:ascii="Times New Roman" w:hAnsi="Times New Roman" w:cs="Times New Roman"/>
          <w:sz w:val="24"/>
          <w:szCs w:val="24"/>
        </w:rPr>
      </w:pPr>
    </w:p>
    <w:p w14:paraId="0D75D49D" w14:textId="37EA0EFE" w:rsidR="008C183A" w:rsidRPr="004B6940" w:rsidRDefault="000044D6" w:rsidP="004B6940">
      <w:pPr>
        <w:spacing w:after="0" w:line="240" w:lineRule="auto"/>
        <w:jc w:val="both"/>
        <w:rPr>
          <w:rFonts w:ascii="Times New Roman" w:hAnsi="Times New Roman" w:cs="Times New Roman"/>
          <w:sz w:val="24"/>
          <w:szCs w:val="24"/>
        </w:rPr>
      </w:pPr>
      <w:bookmarkStart w:id="107" w:name="para20b28lg2"/>
      <w:r w:rsidRPr="004B6940">
        <w:rPr>
          <w:rFonts w:ascii="Times New Roman" w:hAnsi="Times New Roman" w:cs="Times New Roman"/>
          <w:sz w:val="24"/>
          <w:szCs w:val="24"/>
        </w:rPr>
        <w:t> </w:t>
      </w:r>
      <w:bookmarkEnd w:id="107"/>
      <w:r w:rsidRPr="004B6940">
        <w:rPr>
          <w:rFonts w:ascii="Times New Roman" w:hAnsi="Times New Roman" w:cs="Times New Roman"/>
          <w:sz w:val="24"/>
          <w:szCs w:val="24"/>
        </w:rPr>
        <w:t>(</w:t>
      </w:r>
      <w:r w:rsidR="00862053" w:rsidRPr="004B6940">
        <w:rPr>
          <w:rFonts w:ascii="Times New Roman" w:hAnsi="Times New Roman" w:cs="Times New Roman"/>
          <w:sz w:val="24"/>
          <w:szCs w:val="24"/>
        </w:rPr>
        <w:t>6</w:t>
      </w:r>
      <w:r w:rsidRPr="004B6940">
        <w:rPr>
          <w:rFonts w:ascii="Times New Roman" w:hAnsi="Times New Roman" w:cs="Times New Roman"/>
          <w:sz w:val="24"/>
          <w:szCs w:val="24"/>
        </w:rPr>
        <w:t xml:space="preserve">) Maksuhaldur </w:t>
      </w:r>
      <w:r w:rsidR="00D764B8" w:rsidRPr="004B6940">
        <w:rPr>
          <w:rFonts w:ascii="Times New Roman" w:hAnsi="Times New Roman" w:cs="Times New Roman"/>
          <w:sz w:val="24"/>
          <w:szCs w:val="24"/>
        </w:rPr>
        <w:t xml:space="preserve">annab </w:t>
      </w:r>
      <w:proofErr w:type="spellStart"/>
      <w:r w:rsidR="00D764B8" w:rsidRPr="004B6940">
        <w:rPr>
          <w:rFonts w:ascii="Times New Roman" w:hAnsi="Times New Roman" w:cs="Times New Roman"/>
          <w:sz w:val="24"/>
          <w:szCs w:val="24"/>
        </w:rPr>
        <w:t>krüptovarateenuse</w:t>
      </w:r>
      <w:proofErr w:type="spellEnd"/>
      <w:r w:rsidR="00D764B8" w:rsidRPr="004B6940">
        <w:rPr>
          <w:rFonts w:ascii="Times New Roman" w:hAnsi="Times New Roman" w:cs="Times New Roman"/>
          <w:sz w:val="24"/>
          <w:szCs w:val="24"/>
        </w:rPr>
        <w:t xml:space="preserve"> osutaja</w:t>
      </w:r>
      <w:r w:rsidR="003F0078" w:rsidRPr="004B6940">
        <w:rPr>
          <w:rFonts w:ascii="Times New Roman" w:hAnsi="Times New Roman" w:cs="Times New Roman"/>
          <w:sz w:val="24"/>
          <w:szCs w:val="24"/>
        </w:rPr>
        <w:t>le</w:t>
      </w:r>
      <w:r w:rsidR="00D764B8" w:rsidRPr="004B6940">
        <w:rPr>
          <w:rFonts w:ascii="Times New Roman" w:hAnsi="Times New Roman" w:cs="Times New Roman"/>
          <w:sz w:val="24"/>
          <w:szCs w:val="24"/>
        </w:rPr>
        <w:t xml:space="preserve"> registreerimisnumbri </w:t>
      </w:r>
      <w:r w:rsidR="00545A00">
        <w:rPr>
          <w:rFonts w:ascii="Times New Roman" w:hAnsi="Times New Roman" w:cs="Times New Roman"/>
          <w:sz w:val="24"/>
          <w:szCs w:val="24"/>
        </w:rPr>
        <w:t>ja</w:t>
      </w:r>
      <w:r w:rsidR="00D764B8" w:rsidRPr="004B6940">
        <w:rPr>
          <w:rFonts w:ascii="Times New Roman" w:hAnsi="Times New Roman" w:cs="Times New Roman"/>
          <w:sz w:val="24"/>
          <w:szCs w:val="24"/>
        </w:rPr>
        <w:t xml:space="preserve"> </w:t>
      </w:r>
      <w:r w:rsidRPr="004B6940">
        <w:rPr>
          <w:rFonts w:ascii="Times New Roman" w:hAnsi="Times New Roman" w:cs="Times New Roman"/>
          <w:sz w:val="24"/>
          <w:szCs w:val="24"/>
        </w:rPr>
        <w:t xml:space="preserve">teavitab </w:t>
      </w:r>
      <w:r w:rsidR="00D764B8" w:rsidRPr="004B6940">
        <w:rPr>
          <w:rFonts w:ascii="Times New Roman" w:hAnsi="Times New Roman" w:cs="Times New Roman"/>
          <w:sz w:val="24"/>
          <w:szCs w:val="24"/>
        </w:rPr>
        <w:t xml:space="preserve">sellest </w:t>
      </w:r>
      <w:r w:rsidRPr="004B6940">
        <w:rPr>
          <w:rFonts w:ascii="Times New Roman" w:hAnsi="Times New Roman" w:cs="Times New Roman"/>
          <w:sz w:val="24"/>
          <w:szCs w:val="24"/>
        </w:rPr>
        <w:t>teis</w:t>
      </w:r>
      <w:r w:rsidR="00D764B8" w:rsidRPr="004B6940">
        <w:rPr>
          <w:rFonts w:ascii="Times New Roman" w:hAnsi="Times New Roman" w:cs="Times New Roman"/>
          <w:sz w:val="24"/>
          <w:szCs w:val="24"/>
        </w:rPr>
        <w:t>i</w:t>
      </w:r>
      <w:r w:rsidRPr="004B6940">
        <w:rPr>
          <w:rFonts w:ascii="Times New Roman" w:hAnsi="Times New Roman" w:cs="Times New Roman"/>
          <w:sz w:val="24"/>
          <w:szCs w:val="24"/>
        </w:rPr>
        <w:t xml:space="preserve"> Euroopa Liidu liikmesriikide pädevaid ametiasutusi.</w:t>
      </w:r>
    </w:p>
    <w:p w14:paraId="73FFE33C" w14:textId="77777777" w:rsidR="00550CED" w:rsidRPr="004B6940" w:rsidRDefault="00550CED" w:rsidP="004B6940">
      <w:pPr>
        <w:spacing w:after="0" w:line="240" w:lineRule="auto"/>
        <w:jc w:val="both"/>
        <w:rPr>
          <w:rFonts w:ascii="Times New Roman" w:hAnsi="Times New Roman" w:cs="Times New Roman"/>
          <w:sz w:val="24"/>
          <w:szCs w:val="24"/>
        </w:rPr>
      </w:pPr>
    </w:p>
    <w:p w14:paraId="7394D8CB" w14:textId="77777777" w:rsidR="00E512AE" w:rsidRPr="004B6940" w:rsidRDefault="00550CED"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862053" w:rsidRPr="004B6940">
        <w:rPr>
          <w:rFonts w:ascii="Times New Roman" w:hAnsi="Times New Roman" w:cs="Times New Roman"/>
          <w:sz w:val="24"/>
          <w:szCs w:val="24"/>
        </w:rPr>
        <w:t>7</w:t>
      </w:r>
      <w:r w:rsidRPr="004B6940">
        <w:rPr>
          <w:rFonts w:ascii="Times New Roman" w:hAnsi="Times New Roman" w:cs="Times New Roman"/>
          <w:sz w:val="24"/>
          <w:szCs w:val="24"/>
        </w:rPr>
        <w:t xml:space="preserve">) Maksuhaldur tunnistab </w:t>
      </w:r>
      <w:proofErr w:type="spellStart"/>
      <w:r w:rsidR="00AC01ED" w:rsidRPr="004B6940">
        <w:rPr>
          <w:rFonts w:ascii="Times New Roman" w:hAnsi="Times New Roman" w:cs="Times New Roman"/>
          <w:sz w:val="24"/>
          <w:szCs w:val="24"/>
        </w:rPr>
        <w:t>krüptovarateenuse</w:t>
      </w:r>
      <w:proofErr w:type="spellEnd"/>
      <w:r w:rsidR="00AC01ED" w:rsidRPr="004B6940">
        <w:rPr>
          <w:rFonts w:ascii="Times New Roman" w:hAnsi="Times New Roman" w:cs="Times New Roman"/>
          <w:sz w:val="24"/>
          <w:szCs w:val="24"/>
        </w:rPr>
        <w:t xml:space="preserve"> osutaja </w:t>
      </w:r>
      <w:r w:rsidRPr="004B6940">
        <w:rPr>
          <w:rFonts w:ascii="Times New Roman" w:hAnsi="Times New Roman" w:cs="Times New Roman"/>
          <w:sz w:val="24"/>
          <w:szCs w:val="24"/>
        </w:rPr>
        <w:t>registreeringu kehtetuks, kui:</w:t>
      </w:r>
    </w:p>
    <w:p w14:paraId="0D1D55F9" w14:textId="7AD84EE6" w:rsidR="00862053" w:rsidRPr="004B6940" w:rsidRDefault="00897B28"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1</w:t>
      </w:r>
      <w:r w:rsidR="00862053" w:rsidRPr="004B6940">
        <w:rPr>
          <w:rFonts w:ascii="Times New Roman" w:hAnsi="Times New Roman" w:cs="Times New Roman"/>
          <w:sz w:val="24"/>
          <w:szCs w:val="24"/>
        </w:rPr>
        <w:t>) </w:t>
      </w:r>
      <w:proofErr w:type="spellStart"/>
      <w:r w:rsidR="00862053" w:rsidRPr="004B6940">
        <w:rPr>
          <w:rFonts w:ascii="Times New Roman" w:hAnsi="Times New Roman" w:cs="Times New Roman"/>
          <w:sz w:val="24"/>
          <w:szCs w:val="24"/>
        </w:rPr>
        <w:t>krüptovarateenuse</w:t>
      </w:r>
      <w:proofErr w:type="spellEnd"/>
      <w:r w:rsidR="00862053" w:rsidRPr="004B6940">
        <w:rPr>
          <w:rFonts w:ascii="Times New Roman" w:hAnsi="Times New Roman" w:cs="Times New Roman"/>
          <w:sz w:val="24"/>
          <w:szCs w:val="24"/>
        </w:rPr>
        <w:t xml:space="preserve"> osutaja teavitab maksuhaldurit, et t</w:t>
      </w:r>
      <w:r w:rsidR="007B37AE" w:rsidRPr="004B6940">
        <w:rPr>
          <w:rFonts w:ascii="Times New Roman" w:hAnsi="Times New Roman" w:cs="Times New Roman"/>
          <w:sz w:val="24"/>
          <w:szCs w:val="24"/>
        </w:rPr>
        <w:t>ema klientide hulgas</w:t>
      </w:r>
      <w:r w:rsidR="00862053" w:rsidRPr="004B6940">
        <w:rPr>
          <w:rFonts w:ascii="Times New Roman" w:hAnsi="Times New Roman" w:cs="Times New Roman"/>
          <w:sz w:val="24"/>
          <w:szCs w:val="24"/>
        </w:rPr>
        <w:t xml:space="preserve"> ei </w:t>
      </w:r>
      <w:r w:rsidRPr="004B6940">
        <w:rPr>
          <w:rFonts w:ascii="Times New Roman" w:hAnsi="Times New Roman" w:cs="Times New Roman"/>
          <w:sz w:val="24"/>
          <w:szCs w:val="24"/>
        </w:rPr>
        <w:t>ole</w:t>
      </w:r>
      <w:r w:rsidR="00862053" w:rsidRPr="004B6940">
        <w:rPr>
          <w:rFonts w:ascii="Times New Roman" w:hAnsi="Times New Roman" w:cs="Times New Roman"/>
          <w:sz w:val="24"/>
          <w:szCs w:val="24"/>
        </w:rPr>
        <w:t xml:space="preserve"> enam aruandlus</w:t>
      </w:r>
      <w:r w:rsidRPr="004B6940">
        <w:rPr>
          <w:rFonts w:ascii="Times New Roman" w:hAnsi="Times New Roman" w:cs="Times New Roman"/>
          <w:sz w:val="24"/>
          <w:szCs w:val="24"/>
        </w:rPr>
        <w:t>kohustusega</w:t>
      </w:r>
      <w:r w:rsidR="00862053" w:rsidRPr="004B6940">
        <w:rPr>
          <w:rFonts w:ascii="Times New Roman" w:hAnsi="Times New Roman" w:cs="Times New Roman"/>
          <w:sz w:val="24"/>
          <w:szCs w:val="24"/>
        </w:rPr>
        <w:t xml:space="preserve"> hõlmatud</w:t>
      </w:r>
      <w:r w:rsidR="007B37AE" w:rsidRPr="004B6940">
        <w:rPr>
          <w:rFonts w:ascii="Times New Roman" w:hAnsi="Times New Roman" w:cs="Times New Roman"/>
          <w:sz w:val="24"/>
          <w:szCs w:val="24"/>
        </w:rPr>
        <w:t xml:space="preserve"> </w:t>
      </w:r>
      <w:proofErr w:type="spellStart"/>
      <w:r w:rsidR="007B37AE" w:rsidRPr="004B6940">
        <w:rPr>
          <w:rFonts w:ascii="Times New Roman" w:hAnsi="Times New Roman" w:cs="Times New Roman"/>
          <w:sz w:val="24"/>
          <w:szCs w:val="24"/>
        </w:rPr>
        <w:t>krüptovara</w:t>
      </w:r>
      <w:proofErr w:type="spellEnd"/>
      <w:r w:rsidR="00862053" w:rsidRPr="004B6940">
        <w:rPr>
          <w:rFonts w:ascii="Times New Roman" w:hAnsi="Times New Roman" w:cs="Times New Roman"/>
          <w:sz w:val="24"/>
          <w:szCs w:val="24"/>
        </w:rPr>
        <w:t xml:space="preserve"> </w:t>
      </w:r>
      <w:r w:rsidRPr="004B6940">
        <w:rPr>
          <w:rFonts w:ascii="Times New Roman" w:hAnsi="Times New Roman" w:cs="Times New Roman"/>
          <w:sz w:val="24"/>
          <w:szCs w:val="24"/>
        </w:rPr>
        <w:t>kasutajaid</w:t>
      </w:r>
      <w:r w:rsidR="00862053" w:rsidRPr="004B6940">
        <w:rPr>
          <w:rFonts w:ascii="Times New Roman" w:hAnsi="Times New Roman" w:cs="Times New Roman"/>
          <w:sz w:val="24"/>
          <w:szCs w:val="24"/>
        </w:rPr>
        <w:t>;</w:t>
      </w:r>
    </w:p>
    <w:p w14:paraId="2910662A" w14:textId="518F1FA7" w:rsidR="00070499" w:rsidRPr="004B6940" w:rsidRDefault="00D80B16"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2</w:t>
      </w:r>
      <w:r w:rsidR="00550CED" w:rsidRPr="004B6940">
        <w:rPr>
          <w:rFonts w:ascii="Times New Roman" w:hAnsi="Times New Roman" w:cs="Times New Roman"/>
          <w:sz w:val="24"/>
          <w:szCs w:val="24"/>
        </w:rPr>
        <w:t xml:space="preserve">) maksuhalduril on alust arvata, et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 </w:t>
      </w:r>
      <w:r w:rsidR="00550CED" w:rsidRPr="004B6940">
        <w:rPr>
          <w:rFonts w:ascii="Times New Roman" w:hAnsi="Times New Roman" w:cs="Times New Roman"/>
          <w:sz w:val="24"/>
          <w:szCs w:val="24"/>
        </w:rPr>
        <w:t>tegevus</w:t>
      </w:r>
      <w:bookmarkStart w:id="108" w:name="para20b29lg1p4"/>
      <w:r w:rsidR="00070499" w:rsidRPr="004B6940">
        <w:rPr>
          <w:rFonts w:ascii="Times New Roman" w:hAnsi="Times New Roman" w:cs="Times New Roman"/>
          <w:sz w:val="24"/>
          <w:szCs w:val="24"/>
        </w:rPr>
        <w:t xml:space="preserve"> on lõppenud;</w:t>
      </w:r>
    </w:p>
    <w:p w14:paraId="38A5E633" w14:textId="184FCE69" w:rsidR="005B4BE3" w:rsidRPr="004B6940" w:rsidRDefault="005B4BE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3)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 ei vasta enam </w:t>
      </w:r>
      <w:ins w:id="109" w:author="Katariina Kärsten - JUSTDIGI" w:date="2025-09-24T14:17:00Z" w16du:dateUtc="2025-09-24T11:17:00Z">
        <w:r w:rsidR="00F66AA8">
          <w:rPr>
            <w:rFonts w:ascii="Times New Roman" w:hAnsi="Times New Roman" w:cs="Times New Roman"/>
            <w:sz w:val="24"/>
            <w:szCs w:val="24"/>
          </w:rPr>
          <w:t xml:space="preserve">nõukogu </w:t>
        </w:r>
      </w:ins>
      <w:r w:rsidRPr="004B6940">
        <w:rPr>
          <w:rFonts w:ascii="Times New Roman" w:hAnsi="Times New Roman" w:cs="Times New Roman"/>
          <w:sz w:val="24"/>
          <w:szCs w:val="24"/>
        </w:rPr>
        <w:t xml:space="preserve">direktiivi </w:t>
      </w:r>
      <w:ins w:id="110" w:author="Katariina Kärsten - JUSTDIGI" w:date="2025-09-24T14:17:00Z" w16du:dateUtc="2025-09-24T11:17:00Z">
        <w:r w:rsidR="00F66AA8">
          <w:rPr>
            <w:rFonts w:ascii="Times New Roman" w:hAnsi="Times New Roman" w:cs="Times New Roman"/>
            <w:sz w:val="24"/>
            <w:szCs w:val="24"/>
          </w:rPr>
          <w:t>2011/16/EL</w:t>
        </w:r>
        <w:r w:rsidR="00F66AA8" w:rsidRPr="004B6940">
          <w:rPr>
            <w:rFonts w:ascii="Times New Roman" w:hAnsi="Times New Roman" w:cs="Times New Roman"/>
            <w:sz w:val="24"/>
            <w:szCs w:val="24"/>
          </w:rPr>
          <w:t xml:space="preserve"> </w:t>
        </w:r>
      </w:ins>
      <w:ins w:id="111" w:author="Katariina Kärsten - JUSTDIGI" w:date="2025-09-24T15:13:00Z" w16du:dateUtc="2025-09-24T12:13:00Z">
        <w:r w:rsidR="008E7E9C">
          <w:rPr>
            <w:rFonts w:ascii="Times New Roman" w:hAnsi="Times New Roman" w:cs="Times New Roman"/>
            <w:sz w:val="24"/>
            <w:szCs w:val="24"/>
          </w:rPr>
          <w:t xml:space="preserve">VI </w:t>
        </w:r>
      </w:ins>
      <w:r w:rsidRPr="004B6940">
        <w:rPr>
          <w:rFonts w:ascii="Times New Roman" w:hAnsi="Times New Roman" w:cs="Times New Roman"/>
          <w:sz w:val="24"/>
          <w:szCs w:val="24"/>
        </w:rPr>
        <w:t xml:space="preserve">lisa </w:t>
      </w:r>
      <w:del w:id="112" w:author="Katariina Kärsten - JUSTDIGI" w:date="2025-09-24T15:13:00Z" w16du:dateUtc="2025-09-24T12:13:00Z">
        <w:r w:rsidRPr="004B6940" w:rsidDel="008E7E9C">
          <w:rPr>
            <w:rFonts w:ascii="Times New Roman" w:hAnsi="Times New Roman" w:cs="Times New Roman"/>
            <w:sz w:val="24"/>
            <w:szCs w:val="24"/>
          </w:rPr>
          <w:delText xml:space="preserve">6 </w:delText>
        </w:r>
      </w:del>
      <w:del w:id="113" w:author="Katariina Kärsten - JUSTDIGI" w:date="2025-09-24T17:04:00Z" w16du:dateUtc="2025-09-24T14:04:00Z">
        <w:r w:rsidR="00F62503" w:rsidRPr="004B6940" w:rsidDel="00EE70AF">
          <w:rPr>
            <w:rFonts w:ascii="Times New Roman" w:hAnsi="Times New Roman" w:cs="Times New Roman"/>
            <w:sz w:val="24"/>
            <w:szCs w:val="24"/>
          </w:rPr>
          <w:delText>4</w:delText>
        </w:r>
        <w:r w:rsidRPr="004B6940" w:rsidDel="00EE70AF">
          <w:rPr>
            <w:rFonts w:ascii="Times New Roman" w:hAnsi="Times New Roman" w:cs="Times New Roman"/>
            <w:sz w:val="24"/>
            <w:szCs w:val="24"/>
          </w:rPr>
          <w:delText>.</w:delText>
        </w:r>
      </w:del>
      <w:ins w:id="114" w:author="Katariina Kärsten - JUSTDIGI" w:date="2025-09-24T17:04:00Z" w16du:dateUtc="2025-09-24T14:04:00Z">
        <w:r w:rsidR="00EE70AF">
          <w:rPr>
            <w:rFonts w:ascii="Times New Roman" w:hAnsi="Times New Roman" w:cs="Times New Roman"/>
            <w:sz w:val="24"/>
            <w:szCs w:val="24"/>
          </w:rPr>
          <w:t>IV</w:t>
        </w:r>
      </w:ins>
      <w:r w:rsidRPr="004B6940">
        <w:rPr>
          <w:rFonts w:ascii="Times New Roman" w:hAnsi="Times New Roman" w:cs="Times New Roman"/>
          <w:sz w:val="24"/>
          <w:szCs w:val="24"/>
        </w:rPr>
        <w:t xml:space="preserve"> jao </w:t>
      </w:r>
      <w:r w:rsidR="00FF6E57" w:rsidRPr="004B6940">
        <w:rPr>
          <w:rFonts w:ascii="Times New Roman" w:hAnsi="Times New Roman" w:cs="Times New Roman"/>
          <w:sz w:val="24"/>
          <w:szCs w:val="24"/>
        </w:rPr>
        <w:t>B</w:t>
      </w:r>
      <w:r w:rsidRPr="004B6940">
        <w:rPr>
          <w:rFonts w:ascii="Times New Roman" w:hAnsi="Times New Roman" w:cs="Times New Roman"/>
          <w:sz w:val="24"/>
          <w:szCs w:val="24"/>
        </w:rPr>
        <w:t xml:space="preserve"> jaotise lõikes 2 sätestatud </w:t>
      </w:r>
      <w:r w:rsidR="00DE70D5" w:rsidRPr="004B6940">
        <w:rPr>
          <w:rFonts w:ascii="Times New Roman" w:hAnsi="Times New Roman" w:cs="Times New Roman"/>
          <w:sz w:val="24"/>
          <w:szCs w:val="24"/>
        </w:rPr>
        <w:t>tingimustele;</w:t>
      </w:r>
    </w:p>
    <w:p w14:paraId="5C68F08C" w14:textId="7FBC21E1" w:rsidR="00D80B16" w:rsidRPr="004B6940" w:rsidRDefault="00E93FA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4</w:t>
      </w:r>
      <w:r w:rsidR="00D80B16" w:rsidRPr="004B6940">
        <w:rPr>
          <w:rFonts w:ascii="Times New Roman" w:hAnsi="Times New Roman" w:cs="Times New Roman"/>
          <w:sz w:val="24"/>
          <w:szCs w:val="24"/>
        </w:rPr>
        <w:t>) </w:t>
      </w:r>
      <w:proofErr w:type="spellStart"/>
      <w:r w:rsidRPr="004B6940">
        <w:rPr>
          <w:rFonts w:ascii="Times New Roman" w:hAnsi="Times New Roman" w:cs="Times New Roman"/>
          <w:sz w:val="24"/>
          <w:szCs w:val="24"/>
        </w:rPr>
        <w:t>krüptovarateenuse</w:t>
      </w:r>
      <w:proofErr w:type="spellEnd"/>
      <w:r w:rsidRPr="004B6940">
        <w:rPr>
          <w:rFonts w:ascii="Times New Roman" w:hAnsi="Times New Roman" w:cs="Times New Roman"/>
          <w:sz w:val="24"/>
          <w:szCs w:val="24"/>
        </w:rPr>
        <w:t xml:space="preserve"> osutaja </w:t>
      </w:r>
      <w:r w:rsidR="00D80B16" w:rsidRPr="004B6940">
        <w:rPr>
          <w:rFonts w:ascii="Times New Roman" w:hAnsi="Times New Roman" w:cs="Times New Roman"/>
          <w:sz w:val="24"/>
          <w:szCs w:val="24"/>
        </w:rPr>
        <w:t>ei täida nõuetekohaselt maksuhaldurile teabe esitamise kohustust vaatamata korduvatele meeldetuletustele</w:t>
      </w:r>
      <w:r w:rsidR="00C2418B" w:rsidRPr="004B6940">
        <w:rPr>
          <w:rFonts w:ascii="Times New Roman" w:hAnsi="Times New Roman" w:cs="Times New Roman"/>
          <w:sz w:val="24"/>
          <w:szCs w:val="24"/>
        </w:rPr>
        <w:t>.</w:t>
      </w:r>
    </w:p>
    <w:p w14:paraId="50FB8B24" w14:textId="77777777" w:rsidR="00C2418B" w:rsidRPr="004B6940" w:rsidRDefault="00C2418B" w:rsidP="004B6940">
      <w:pPr>
        <w:spacing w:after="0" w:line="240" w:lineRule="auto"/>
        <w:jc w:val="both"/>
        <w:rPr>
          <w:rFonts w:ascii="Times New Roman" w:hAnsi="Times New Roman" w:cs="Times New Roman"/>
          <w:sz w:val="24"/>
          <w:szCs w:val="24"/>
        </w:rPr>
      </w:pPr>
    </w:p>
    <w:bookmarkEnd w:id="108"/>
    <w:p w14:paraId="5CB0257F" w14:textId="69A52BC7" w:rsidR="00550CED" w:rsidRPr="004B6940" w:rsidRDefault="00550CED"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DE7D21" w:rsidRPr="004B6940">
        <w:rPr>
          <w:rFonts w:ascii="Times New Roman" w:hAnsi="Times New Roman" w:cs="Times New Roman"/>
          <w:sz w:val="24"/>
          <w:szCs w:val="24"/>
        </w:rPr>
        <w:t>8</w:t>
      </w:r>
      <w:r w:rsidRPr="004B6940">
        <w:rPr>
          <w:rFonts w:ascii="Times New Roman" w:hAnsi="Times New Roman" w:cs="Times New Roman"/>
          <w:sz w:val="24"/>
          <w:szCs w:val="24"/>
        </w:rPr>
        <w:t xml:space="preserve">) Käesoleva paragrahvi lõike </w:t>
      </w:r>
      <w:r w:rsidR="00DE7D21" w:rsidRPr="004B6940">
        <w:rPr>
          <w:rFonts w:ascii="Times New Roman" w:hAnsi="Times New Roman" w:cs="Times New Roman"/>
          <w:sz w:val="24"/>
          <w:szCs w:val="24"/>
        </w:rPr>
        <w:t>7</w:t>
      </w:r>
      <w:r w:rsidRPr="004B6940">
        <w:rPr>
          <w:rFonts w:ascii="Times New Roman" w:hAnsi="Times New Roman" w:cs="Times New Roman"/>
          <w:sz w:val="24"/>
          <w:szCs w:val="24"/>
        </w:rPr>
        <w:t xml:space="preserve"> punktis </w:t>
      </w:r>
      <w:r w:rsidR="00DE7D21" w:rsidRPr="004B6940">
        <w:rPr>
          <w:rFonts w:ascii="Times New Roman" w:hAnsi="Times New Roman" w:cs="Times New Roman"/>
          <w:sz w:val="24"/>
          <w:szCs w:val="24"/>
        </w:rPr>
        <w:t>4</w:t>
      </w:r>
      <w:r w:rsidRPr="004B6940">
        <w:rPr>
          <w:rFonts w:ascii="Times New Roman" w:hAnsi="Times New Roman" w:cs="Times New Roman"/>
          <w:sz w:val="24"/>
          <w:szCs w:val="24"/>
        </w:rPr>
        <w:t xml:space="preserve"> nimetatud juhul tunnistatakse registreering kehtetuks hiljemalt 90 päeva möödumisel </w:t>
      </w:r>
      <w:r w:rsidR="00CA3E65">
        <w:rPr>
          <w:rFonts w:ascii="Times New Roman" w:hAnsi="Times New Roman" w:cs="Times New Roman"/>
          <w:sz w:val="24"/>
          <w:szCs w:val="24"/>
        </w:rPr>
        <w:t xml:space="preserve">arvates </w:t>
      </w:r>
      <w:r w:rsidRPr="004B6940">
        <w:rPr>
          <w:rFonts w:ascii="Times New Roman" w:hAnsi="Times New Roman" w:cs="Times New Roman"/>
          <w:sz w:val="24"/>
          <w:szCs w:val="24"/>
        </w:rPr>
        <w:t xml:space="preserve">teabe esitamise tähtpäevast, kuid mitte enne 30 päeva möödumist </w:t>
      </w:r>
      <w:r w:rsidR="00CA3E65">
        <w:rPr>
          <w:rFonts w:ascii="Times New Roman" w:hAnsi="Times New Roman" w:cs="Times New Roman"/>
          <w:sz w:val="24"/>
          <w:szCs w:val="24"/>
        </w:rPr>
        <w:t xml:space="preserve">arvates </w:t>
      </w:r>
      <w:r w:rsidRPr="004B6940">
        <w:rPr>
          <w:rFonts w:ascii="Times New Roman" w:hAnsi="Times New Roman" w:cs="Times New Roman"/>
          <w:sz w:val="24"/>
          <w:szCs w:val="24"/>
        </w:rPr>
        <w:t>viimasest meeldetuletusest.</w:t>
      </w:r>
    </w:p>
    <w:p w14:paraId="14A75CD6" w14:textId="77777777" w:rsidR="00AF584A" w:rsidRPr="004B6940" w:rsidRDefault="00AF584A" w:rsidP="004B6940">
      <w:pPr>
        <w:spacing w:after="0" w:line="240" w:lineRule="auto"/>
        <w:jc w:val="both"/>
        <w:rPr>
          <w:rFonts w:ascii="Times New Roman" w:hAnsi="Times New Roman" w:cs="Times New Roman"/>
          <w:sz w:val="24"/>
          <w:szCs w:val="24"/>
        </w:rPr>
      </w:pPr>
    </w:p>
    <w:p w14:paraId="228DF5FE" w14:textId="4FF01B98" w:rsidR="00B20FCF" w:rsidRPr="004B6940" w:rsidRDefault="00AF584A"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(9) Maksuhaldur teavitab Euroopa </w:t>
      </w:r>
      <w:r w:rsidR="00CA3E65">
        <w:rPr>
          <w:rFonts w:ascii="Times New Roman" w:hAnsi="Times New Roman" w:cs="Times New Roman"/>
          <w:sz w:val="24"/>
          <w:szCs w:val="24"/>
        </w:rPr>
        <w:t>K</w:t>
      </w:r>
      <w:r w:rsidRPr="004B6940">
        <w:rPr>
          <w:rFonts w:ascii="Times New Roman" w:hAnsi="Times New Roman" w:cs="Times New Roman"/>
          <w:sz w:val="24"/>
          <w:szCs w:val="24"/>
        </w:rPr>
        <w:t xml:space="preserve">omisjoni </w:t>
      </w:r>
      <w:r w:rsidR="00CA3E65">
        <w:rPr>
          <w:rFonts w:ascii="Times New Roman" w:hAnsi="Times New Roman" w:cs="Times New Roman"/>
          <w:sz w:val="24"/>
          <w:szCs w:val="24"/>
        </w:rPr>
        <w:t xml:space="preserve">sellisest </w:t>
      </w:r>
      <w:proofErr w:type="spellStart"/>
      <w:r w:rsidR="004C4E88" w:rsidRPr="004B6940">
        <w:rPr>
          <w:rFonts w:ascii="Times New Roman" w:hAnsi="Times New Roman" w:cs="Times New Roman"/>
          <w:sz w:val="24"/>
          <w:szCs w:val="24"/>
        </w:rPr>
        <w:t>krüptovarateenuse</w:t>
      </w:r>
      <w:proofErr w:type="spellEnd"/>
      <w:r w:rsidR="004C4E88" w:rsidRPr="004B6940">
        <w:rPr>
          <w:rFonts w:ascii="Times New Roman" w:hAnsi="Times New Roman" w:cs="Times New Roman"/>
          <w:sz w:val="24"/>
          <w:szCs w:val="24"/>
        </w:rPr>
        <w:t xml:space="preserve"> osutajast, kes jätab end nõuetekohaselt registreerimata.</w:t>
      </w:r>
      <w:r w:rsidR="00B45905" w:rsidRPr="004B6940">
        <w:rPr>
          <w:rFonts w:ascii="Times New Roman" w:hAnsi="Times New Roman" w:cs="Times New Roman"/>
          <w:sz w:val="24"/>
          <w:szCs w:val="24"/>
        </w:rPr>
        <w:t xml:space="preserve"> </w:t>
      </w:r>
    </w:p>
    <w:p w14:paraId="4D9A26F5" w14:textId="77777777" w:rsidR="00B20FCF" w:rsidRPr="004B6940" w:rsidRDefault="00B20FCF" w:rsidP="004B6940">
      <w:pPr>
        <w:spacing w:after="0" w:line="240" w:lineRule="auto"/>
        <w:jc w:val="both"/>
        <w:rPr>
          <w:rFonts w:ascii="Times New Roman" w:hAnsi="Times New Roman" w:cs="Times New Roman"/>
          <w:sz w:val="24"/>
          <w:szCs w:val="24"/>
        </w:rPr>
      </w:pPr>
    </w:p>
    <w:p w14:paraId="6E2B700F" w14:textId="42C2CB72" w:rsidR="00B20FCF" w:rsidRPr="004B6940" w:rsidRDefault="00B20FC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(10) Maksuhaldur teeb koostööd teiste </w:t>
      </w:r>
      <w:r w:rsidR="002E0D42" w:rsidRPr="004B6940">
        <w:rPr>
          <w:rFonts w:ascii="Times New Roman" w:hAnsi="Times New Roman" w:cs="Times New Roman"/>
          <w:sz w:val="24"/>
          <w:szCs w:val="24"/>
        </w:rPr>
        <w:t xml:space="preserve">Euroopa Liidu liikmesriikidega, et tagada </w:t>
      </w:r>
      <w:proofErr w:type="spellStart"/>
      <w:r w:rsidR="002E0D42" w:rsidRPr="004B6940">
        <w:rPr>
          <w:rFonts w:ascii="Times New Roman" w:hAnsi="Times New Roman" w:cs="Times New Roman"/>
          <w:sz w:val="24"/>
          <w:szCs w:val="24"/>
        </w:rPr>
        <w:t>krüptovarateenuse</w:t>
      </w:r>
      <w:proofErr w:type="spellEnd"/>
      <w:r w:rsidR="002E0D42" w:rsidRPr="004B6940">
        <w:rPr>
          <w:rFonts w:ascii="Times New Roman" w:hAnsi="Times New Roman" w:cs="Times New Roman"/>
          <w:sz w:val="24"/>
          <w:szCs w:val="24"/>
        </w:rPr>
        <w:t xml:space="preserve"> osutaja registreerimiskohustuse täitmine.</w:t>
      </w:r>
    </w:p>
    <w:p w14:paraId="324EA0CF" w14:textId="77777777" w:rsidR="00CA66F2" w:rsidRPr="004B6940" w:rsidRDefault="00CA66F2" w:rsidP="004B6940">
      <w:pPr>
        <w:spacing w:after="0" w:line="240" w:lineRule="auto"/>
        <w:jc w:val="both"/>
        <w:rPr>
          <w:rFonts w:ascii="Times New Roman" w:hAnsi="Times New Roman" w:cs="Times New Roman"/>
          <w:sz w:val="24"/>
          <w:szCs w:val="24"/>
        </w:rPr>
      </w:pPr>
    </w:p>
    <w:p w14:paraId="678CA478" w14:textId="6C71EB51" w:rsidR="00CA66F2" w:rsidRPr="004B6940" w:rsidRDefault="00CA66F2"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4132FD" w:rsidRPr="004B6940">
        <w:rPr>
          <w:rFonts w:ascii="Times New Roman" w:hAnsi="Times New Roman" w:cs="Times New Roman"/>
          <w:sz w:val="24"/>
          <w:szCs w:val="24"/>
        </w:rPr>
        <w:t>11</w:t>
      </w:r>
      <w:r w:rsidRPr="004B6940">
        <w:rPr>
          <w:rFonts w:ascii="Times New Roman" w:hAnsi="Times New Roman" w:cs="Times New Roman"/>
          <w:sz w:val="24"/>
          <w:szCs w:val="24"/>
        </w:rPr>
        <w:t xml:space="preserve">) Käesoleva paragrahvi lõike 7 punktis 4 nimetatud juhul </w:t>
      </w:r>
      <w:r w:rsidR="00CD33A2" w:rsidRPr="004B6940">
        <w:rPr>
          <w:rFonts w:ascii="Times New Roman" w:hAnsi="Times New Roman" w:cs="Times New Roman"/>
          <w:sz w:val="24"/>
          <w:szCs w:val="24"/>
        </w:rPr>
        <w:t xml:space="preserve">kehtetuks </w:t>
      </w:r>
      <w:r w:rsidRPr="004B6940">
        <w:rPr>
          <w:rFonts w:ascii="Times New Roman" w:hAnsi="Times New Roman" w:cs="Times New Roman"/>
          <w:sz w:val="24"/>
          <w:szCs w:val="24"/>
        </w:rPr>
        <w:t>tunnistat</w:t>
      </w:r>
      <w:r w:rsidR="00CD33A2" w:rsidRPr="004B6940">
        <w:rPr>
          <w:rFonts w:ascii="Times New Roman" w:hAnsi="Times New Roman" w:cs="Times New Roman"/>
          <w:sz w:val="24"/>
          <w:szCs w:val="24"/>
        </w:rPr>
        <w:t>ud</w:t>
      </w:r>
      <w:r w:rsidRPr="004B6940">
        <w:rPr>
          <w:rFonts w:ascii="Times New Roman" w:hAnsi="Times New Roman" w:cs="Times New Roman"/>
          <w:sz w:val="24"/>
          <w:szCs w:val="24"/>
        </w:rPr>
        <w:t xml:space="preserve"> registreering</w:t>
      </w:r>
      <w:r w:rsidR="00CD33A2" w:rsidRPr="004B6940">
        <w:rPr>
          <w:rFonts w:ascii="Times New Roman" w:hAnsi="Times New Roman" w:cs="Times New Roman"/>
          <w:sz w:val="24"/>
          <w:szCs w:val="24"/>
        </w:rPr>
        <w:t xml:space="preserve"> taastatakse juhul, kui </w:t>
      </w:r>
      <w:proofErr w:type="spellStart"/>
      <w:r w:rsidR="00CD33A2" w:rsidRPr="004B6940">
        <w:rPr>
          <w:rFonts w:ascii="Times New Roman" w:hAnsi="Times New Roman" w:cs="Times New Roman"/>
          <w:sz w:val="24"/>
          <w:szCs w:val="24"/>
        </w:rPr>
        <w:t>krüptovarateenuse</w:t>
      </w:r>
      <w:proofErr w:type="spellEnd"/>
      <w:r w:rsidR="00CD33A2" w:rsidRPr="004B6940">
        <w:rPr>
          <w:rFonts w:ascii="Times New Roman" w:hAnsi="Times New Roman" w:cs="Times New Roman"/>
          <w:sz w:val="24"/>
          <w:szCs w:val="24"/>
        </w:rPr>
        <w:t xml:space="preserve"> osutaja esitab maksuhaldurile piisavad </w:t>
      </w:r>
      <w:r w:rsidR="00DB25A9" w:rsidRPr="004B6940">
        <w:rPr>
          <w:rFonts w:ascii="Times New Roman" w:hAnsi="Times New Roman" w:cs="Times New Roman"/>
          <w:sz w:val="24"/>
          <w:szCs w:val="24"/>
        </w:rPr>
        <w:t>kinnitused käesolevast seadusest tulenevate kohustus</w:t>
      </w:r>
      <w:r w:rsidR="004132FD" w:rsidRPr="004B6940">
        <w:rPr>
          <w:rFonts w:ascii="Times New Roman" w:hAnsi="Times New Roman" w:cs="Times New Roman"/>
          <w:sz w:val="24"/>
          <w:szCs w:val="24"/>
        </w:rPr>
        <w:t>te</w:t>
      </w:r>
      <w:r w:rsidR="00DB25A9" w:rsidRPr="004B6940">
        <w:rPr>
          <w:rFonts w:ascii="Times New Roman" w:hAnsi="Times New Roman" w:cs="Times New Roman"/>
          <w:sz w:val="24"/>
          <w:szCs w:val="24"/>
        </w:rPr>
        <w:t xml:space="preserve"> täitmise kohta</w:t>
      </w:r>
      <w:r w:rsidR="004132FD" w:rsidRPr="004B6940">
        <w:rPr>
          <w:rFonts w:ascii="Times New Roman" w:hAnsi="Times New Roman" w:cs="Times New Roman"/>
          <w:sz w:val="24"/>
          <w:szCs w:val="24"/>
        </w:rPr>
        <w:t xml:space="preserve"> </w:t>
      </w:r>
      <w:r w:rsidR="00CA3E65">
        <w:rPr>
          <w:rFonts w:ascii="Times New Roman" w:hAnsi="Times New Roman" w:cs="Times New Roman"/>
          <w:sz w:val="24"/>
          <w:szCs w:val="24"/>
        </w:rPr>
        <w:t>ja</w:t>
      </w:r>
      <w:r w:rsidR="004132FD" w:rsidRPr="004B6940">
        <w:rPr>
          <w:rFonts w:ascii="Times New Roman" w:hAnsi="Times New Roman" w:cs="Times New Roman"/>
          <w:sz w:val="24"/>
          <w:szCs w:val="24"/>
        </w:rPr>
        <w:t xml:space="preserve"> esitab</w:t>
      </w:r>
      <w:r w:rsidR="004C67C0" w:rsidRPr="004B6940">
        <w:rPr>
          <w:rFonts w:ascii="Times New Roman" w:hAnsi="Times New Roman" w:cs="Times New Roman"/>
          <w:sz w:val="24"/>
          <w:szCs w:val="24"/>
        </w:rPr>
        <w:t xml:space="preserve"> </w:t>
      </w:r>
      <w:r w:rsidR="002F19D0" w:rsidRPr="004B6940">
        <w:rPr>
          <w:rFonts w:ascii="Times New Roman" w:hAnsi="Times New Roman" w:cs="Times New Roman"/>
          <w:sz w:val="24"/>
          <w:szCs w:val="24"/>
        </w:rPr>
        <w:t xml:space="preserve">käesoleva seaduse </w:t>
      </w:r>
      <w:r w:rsidR="009C73B6" w:rsidRPr="004B6940">
        <w:rPr>
          <w:rFonts w:ascii="Times New Roman" w:hAnsi="Times New Roman" w:cs="Times New Roman"/>
          <w:sz w:val="24"/>
          <w:szCs w:val="24"/>
        </w:rPr>
        <w:t>§ 8</w:t>
      </w:r>
      <w:r w:rsidR="009C73B6" w:rsidRPr="004B6940">
        <w:rPr>
          <w:rFonts w:ascii="Times New Roman" w:hAnsi="Times New Roman" w:cs="Times New Roman"/>
          <w:sz w:val="24"/>
          <w:szCs w:val="24"/>
          <w:vertAlign w:val="superscript"/>
        </w:rPr>
        <w:t>15</w:t>
      </w:r>
      <w:r w:rsidR="009C73B6" w:rsidRPr="004B6940">
        <w:rPr>
          <w:rFonts w:ascii="Times New Roman" w:hAnsi="Times New Roman" w:cs="Times New Roman"/>
          <w:sz w:val="24"/>
          <w:szCs w:val="24"/>
        </w:rPr>
        <w:t xml:space="preserve"> lõikes 3 nimetatud </w:t>
      </w:r>
      <w:r w:rsidRPr="004B6940">
        <w:rPr>
          <w:rFonts w:ascii="Times New Roman" w:hAnsi="Times New Roman" w:cs="Times New Roman"/>
          <w:sz w:val="24"/>
          <w:szCs w:val="24"/>
        </w:rPr>
        <w:t>teabe</w:t>
      </w:r>
      <w:r w:rsidR="004C67C0" w:rsidRPr="004B6940">
        <w:rPr>
          <w:rFonts w:ascii="Times New Roman" w:hAnsi="Times New Roman" w:cs="Times New Roman"/>
          <w:sz w:val="24"/>
          <w:szCs w:val="24"/>
        </w:rPr>
        <w:t>, mis on jäänud tähta</w:t>
      </w:r>
      <w:r w:rsidR="00CA3E65">
        <w:rPr>
          <w:rFonts w:ascii="Times New Roman" w:hAnsi="Times New Roman" w:cs="Times New Roman"/>
          <w:sz w:val="24"/>
          <w:szCs w:val="24"/>
        </w:rPr>
        <w:t>jaks</w:t>
      </w:r>
      <w:r w:rsidR="004C67C0" w:rsidRPr="004B6940">
        <w:rPr>
          <w:rFonts w:ascii="Times New Roman" w:hAnsi="Times New Roman" w:cs="Times New Roman"/>
          <w:sz w:val="24"/>
          <w:szCs w:val="24"/>
        </w:rPr>
        <w:t xml:space="preserve"> esitamata</w:t>
      </w:r>
      <w:r w:rsidRPr="004B6940">
        <w:rPr>
          <w:rFonts w:ascii="Times New Roman" w:hAnsi="Times New Roman" w:cs="Times New Roman"/>
          <w:sz w:val="24"/>
          <w:szCs w:val="24"/>
        </w:rPr>
        <w:t>.</w:t>
      </w:r>
      <w:r w:rsidR="00FB4BE1">
        <w:rPr>
          <w:rFonts w:ascii="Times New Roman" w:hAnsi="Times New Roman" w:cs="Times New Roman"/>
          <w:sz w:val="24"/>
          <w:szCs w:val="24"/>
        </w:rPr>
        <w:t>“</w:t>
      </w:r>
      <w:r w:rsidR="007B735F" w:rsidRPr="004B6940">
        <w:rPr>
          <w:rFonts w:ascii="Times New Roman" w:hAnsi="Times New Roman" w:cs="Times New Roman"/>
          <w:sz w:val="24"/>
          <w:szCs w:val="24"/>
        </w:rPr>
        <w:t>;</w:t>
      </w:r>
    </w:p>
    <w:p w14:paraId="2BD8F518" w14:textId="77777777" w:rsidR="00E71C6F" w:rsidRPr="004B6940" w:rsidRDefault="00E71C6F" w:rsidP="004B6940">
      <w:pPr>
        <w:spacing w:after="0" w:line="240" w:lineRule="auto"/>
        <w:jc w:val="both"/>
        <w:rPr>
          <w:rFonts w:ascii="Times New Roman" w:hAnsi="Times New Roman" w:cs="Times New Roman"/>
          <w:sz w:val="24"/>
          <w:szCs w:val="24"/>
        </w:rPr>
      </w:pPr>
    </w:p>
    <w:p w14:paraId="451EB3AF" w14:textId="40FC482B" w:rsidR="00E71C6F" w:rsidRPr="004B6940" w:rsidRDefault="00AD08B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E71C6F" w:rsidRPr="004B6940">
        <w:rPr>
          <w:rFonts w:ascii="Times New Roman" w:hAnsi="Times New Roman" w:cs="Times New Roman"/>
          <w:b/>
          <w:bCs/>
          <w:sz w:val="24"/>
          <w:szCs w:val="24"/>
        </w:rPr>
        <w:t>)</w:t>
      </w:r>
      <w:r w:rsidR="00E71C6F" w:rsidRPr="004B6940">
        <w:rPr>
          <w:rFonts w:ascii="Times New Roman" w:hAnsi="Times New Roman" w:cs="Times New Roman"/>
          <w:sz w:val="24"/>
          <w:szCs w:val="24"/>
        </w:rPr>
        <w:t xml:space="preserve"> paragrahv</w:t>
      </w:r>
      <w:r w:rsidR="00FB4BE1">
        <w:rPr>
          <w:rFonts w:ascii="Times New Roman" w:hAnsi="Times New Roman" w:cs="Times New Roman"/>
          <w:sz w:val="24"/>
          <w:szCs w:val="24"/>
        </w:rPr>
        <w:t>i</w:t>
      </w:r>
      <w:r w:rsidR="00E71C6F" w:rsidRPr="004B6940">
        <w:rPr>
          <w:rFonts w:ascii="Times New Roman" w:hAnsi="Times New Roman" w:cs="Times New Roman"/>
          <w:sz w:val="24"/>
          <w:szCs w:val="24"/>
        </w:rPr>
        <w:t xml:space="preserve"> 20</w:t>
      </w:r>
      <w:r w:rsidR="00E71C6F" w:rsidRPr="004B6940">
        <w:rPr>
          <w:rFonts w:ascii="Times New Roman" w:hAnsi="Times New Roman" w:cs="Times New Roman"/>
          <w:sz w:val="24"/>
          <w:szCs w:val="24"/>
          <w:vertAlign w:val="superscript"/>
        </w:rPr>
        <w:t>1</w:t>
      </w:r>
      <w:r w:rsidR="00E71C6F" w:rsidRPr="004B6940">
        <w:rPr>
          <w:rFonts w:ascii="Times New Roman" w:hAnsi="Times New Roman" w:cs="Times New Roman"/>
          <w:sz w:val="24"/>
          <w:szCs w:val="24"/>
        </w:rPr>
        <w:t xml:space="preserve"> </w:t>
      </w:r>
      <w:r w:rsidR="00005999" w:rsidRPr="004B6940">
        <w:rPr>
          <w:rFonts w:ascii="Times New Roman" w:hAnsi="Times New Roman" w:cs="Times New Roman"/>
          <w:sz w:val="24"/>
          <w:szCs w:val="24"/>
        </w:rPr>
        <w:t>lõi</w:t>
      </w:r>
      <w:r w:rsidR="00CA3E65">
        <w:rPr>
          <w:rFonts w:ascii="Times New Roman" w:hAnsi="Times New Roman" w:cs="Times New Roman"/>
          <w:sz w:val="24"/>
          <w:szCs w:val="24"/>
        </w:rPr>
        <w:t>g</w:t>
      </w:r>
      <w:r w:rsidR="007A300F" w:rsidRPr="004B6940">
        <w:rPr>
          <w:rFonts w:ascii="Times New Roman" w:hAnsi="Times New Roman" w:cs="Times New Roman"/>
          <w:sz w:val="24"/>
          <w:szCs w:val="24"/>
        </w:rPr>
        <w:t>e</w:t>
      </w:r>
      <w:r w:rsidR="00CA3E65">
        <w:rPr>
          <w:rFonts w:ascii="Times New Roman" w:hAnsi="Times New Roman" w:cs="Times New Roman"/>
          <w:sz w:val="24"/>
          <w:szCs w:val="24"/>
        </w:rPr>
        <w:t>t</w:t>
      </w:r>
      <w:r w:rsidR="00005999" w:rsidRPr="004B6940">
        <w:rPr>
          <w:rFonts w:ascii="Times New Roman" w:hAnsi="Times New Roman" w:cs="Times New Roman"/>
          <w:sz w:val="24"/>
          <w:szCs w:val="24"/>
        </w:rPr>
        <w:t xml:space="preserve"> </w:t>
      </w:r>
      <w:r w:rsidR="001547FC" w:rsidRPr="004B6940">
        <w:rPr>
          <w:rFonts w:ascii="Times New Roman" w:hAnsi="Times New Roman" w:cs="Times New Roman"/>
          <w:sz w:val="24"/>
          <w:szCs w:val="24"/>
        </w:rPr>
        <w:t>3</w:t>
      </w:r>
      <w:r w:rsidR="007A300F" w:rsidRPr="004B6940">
        <w:rPr>
          <w:rFonts w:ascii="Times New Roman" w:hAnsi="Times New Roman" w:cs="Times New Roman"/>
          <w:sz w:val="24"/>
          <w:szCs w:val="24"/>
        </w:rPr>
        <w:t xml:space="preserve"> </w:t>
      </w:r>
      <w:r w:rsidR="00CA3E65">
        <w:rPr>
          <w:rFonts w:ascii="Times New Roman" w:hAnsi="Times New Roman" w:cs="Times New Roman"/>
          <w:sz w:val="24"/>
          <w:szCs w:val="24"/>
        </w:rPr>
        <w:t>täiendatakse pärast tekstiosa „maksustamist“ tekstiosaga</w:t>
      </w:r>
      <w:r w:rsidR="00EA59E1" w:rsidRPr="004B6940">
        <w:rPr>
          <w:rFonts w:ascii="Times New Roman" w:hAnsi="Times New Roman" w:cs="Times New Roman"/>
          <w:sz w:val="24"/>
          <w:szCs w:val="24"/>
        </w:rPr>
        <w:t xml:space="preserve"> </w:t>
      </w:r>
      <w:r w:rsidR="00CA3E65">
        <w:rPr>
          <w:rFonts w:ascii="Times New Roman" w:hAnsi="Times New Roman" w:cs="Times New Roman"/>
          <w:sz w:val="24"/>
          <w:szCs w:val="24"/>
        </w:rPr>
        <w:t>„</w:t>
      </w:r>
      <w:r w:rsidR="00EA59E1" w:rsidRPr="004B6940">
        <w:rPr>
          <w:rFonts w:ascii="Times New Roman" w:hAnsi="Times New Roman" w:cs="Times New Roman"/>
          <w:sz w:val="24"/>
          <w:szCs w:val="24"/>
        </w:rPr>
        <w:t>, välja arvatud käesoleva paragrahvi lõigetes 4 ja 5 sätestatud juhtudel“;</w:t>
      </w:r>
    </w:p>
    <w:p w14:paraId="75C4E58E" w14:textId="77777777" w:rsidR="00A85A95" w:rsidRPr="004B6940" w:rsidRDefault="00A85A95" w:rsidP="004B6940">
      <w:pPr>
        <w:spacing w:after="0" w:line="240" w:lineRule="auto"/>
        <w:jc w:val="both"/>
        <w:rPr>
          <w:rFonts w:ascii="Times New Roman" w:hAnsi="Times New Roman" w:cs="Times New Roman"/>
          <w:sz w:val="24"/>
          <w:szCs w:val="24"/>
        </w:rPr>
      </w:pPr>
    </w:p>
    <w:p w14:paraId="0A931ED6" w14:textId="4112A05B" w:rsidR="002F7859" w:rsidRPr="004B6940" w:rsidRDefault="00AD08B1" w:rsidP="004B6940">
      <w:pPr>
        <w:spacing w:after="0" w:line="240" w:lineRule="auto"/>
        <w:jc w:val="both"/>
        <w:rPr>
          <w:rFonts w:ascii="Times New Roman" w:eastAsia="Times New Roman" w:hAnsi="Times New Roman" w:cs="Times New Roman"/>
          <w:bCs/>
          <w:color w:val="000000"/>
          <w:sz w:val="24"/>
          <w:szCs w:val="24"/>
          <w:bdr w:val="none" w:sz="0" w:space="0" w:color="auto" w:frame="1"/>
          <w:lang w:eastAsia="et-EE"/>
        </w:rPr>
      </w:pPr>
      <w:r>
        <w:rPr>
          <w:rFonts w:ascii="Times New Roman" w:hAnsi="Times New Roman" w:cs="Times New Roman"/>
          <w:b/>
          <w:bCs/>
          <w:sz w:val="24"/>
          <w:szCs w:val="24"/>
        </w:rPr>
        <w:t>10</w:t>
      </w:r>
      <w:r w:rsidR="002F7859" w:rsidRPr="004B6940">
        <w:rPr>
          <w:rFonts w:ascii="Times New Roman" w:hAnsi="Times New Roman" w:cs="Times New Roman"/>
          <w:b/>
          <w:bCs/>
          <w:sz w:val="24"/>
          <w:szCs w:val="24"/>
        </w:rPr>
        <w:t>)</w:t>
      </w:r>
      <w:r w:rsidR="002F7859" w:rsidRPr="004B6940">
        <w:rPr>
          <w:rFonts w:ascii="Times New Roman" w:hAnsi="Times New Roman" w:cs="Times New Roman"/>
          <w:sz w:val="24"/>
          <w:szCs w:val="24"/>
        </w:rPr>
        <w:t xml:space="preserve"> paragrahv</w:t>
      </w:r>
      <w:r w:rsidR="0081213D" w:rsidRPr="004B6940">
        <w:rPr>
          <w:rFonts w:ascii="Times New Roman" w:hAnsi="Times New Roman" w:cs="Times New Roman"/>
          <w:sz w:val="24"/>
          <w:szCs w:val="24"/>
        </w:rPr>
        <w:t>i</w:t>
      </w:r>
      <w:r w:rsidR="002F7859" w:rsidRPr="004B6940">
        <w:rPr>
          <w:rFonts w:ascii="Times New Roman" w:hAnsi="Times New Roman" w:cs="Times New Roman"/>
          <w:sz w:val="24"/>
          <w:szCs w:val="24"/>
        </w:rPr>
        <w:t xml:space="preserve"> 20</w:t>
      </w:r>
      <w:r w:rsidR="002F7859" w:rsidRPr="004B6940">
        <w:rPr>
          <w:rFonts w:ascii="Times New Roman" w:hAnsi="Times New Roman" w:cs="Times New Roman"/>
          <w:sz w:val="24"/>
          <w:szCs w:val="24"/>
          <w:vertAlign w:val="superscript"/>
        </w:rPr>
        <w:t>1</w:t>
      </w:r>
      <w:r w:rsidR="002F7859" w:rsidRPr="004B6940">
        <w:rPr>
          <w:rFonts w:ascii="Times New Roman" w:hAnsi="Times New Roman" w:cs="Times New Roman"/>
          <w:sz w:val="24"/>
          <w:szCs w:val="24"/>
        </w:rPr>
        <w:t xml:space="preserve"> </w:t>
      </w:r>
      <w:r w:rsidR="0081213D" w:rsidRPr="004B6940">
        <w:rPr>
          <w:rFonts w:ascii="Times New Roman" w:eastAsia="Times New Roman" w:hAnsi="Times New Roman" w:cs="Times New Roman"/>
          <w:bCs/>
          <w:color w:val="000000"/>
          <w:sz w:val="24"/>
          <w:szCs w:val="24"/>
          <w:bdr w:val="none" w:sz="0" w:space="0" w:color="auto" w:frame="1"/>
          <w:lang w:eastAsia="et-EE"/>
        </w:rPr>
        <w:t>täiendatakse lõi</w:t>
      </w:r>
      <w:r w:rsidR="00CC7203" w:rsidRPr="004B6940">
        <w:rPr>
          <w:rFonts w:ascii="Times New Roman" w:eastAsia="Times New Roman" w:hAnsi="Times New Roman" w:cs="Times New Roman"/>
          <w:bCs/>
          <w:color w:val="000000"/>
          <w:sz w:val="24"/>
          <w:szCs w:val="24"/>
          <w:bdr w:val="none" w:sz="0" w:space="0" w:color="auto" w:frame="1"/>
          <w:lang w:eastAsia="et-EE"/>
        </w:rPr>
        <w:t>getega 4 ja</w:t>
      </w:r>
      <w:r w:rsidR="0081213D" w:rsidRPr="004B6940">
        <w:rPr>
          <w:rFonts w:ascii="Times New Roman" w:eastAsia="Times New Roman" w:hAnsi="Times New Roman" w:cs="Times New Roman"/>
          <w:bCs/>
          <w:color w:val="000000"/>
          <w:sz w:val="24"/>
          <w:szCs w:val="24"/>
          <w:bdr w:val="none" w:sz="0" w:space="0" w:color="auto" w:frame="1"/>
          <w:lang w:eastAsia="et-EE"/>
        </w:rPr>
        <w:t xml:space="preserve"> 5 järgmises sõnastuses:</w:t>
      </w:r>
    </w:p>
    <w:p w14:paraId="4513BDA5" w14:textId="69BEDDE8" w:rsidR="00CC7203" w:rsidRPr="004B6940" w:rsidRDefault="00CC720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„(4) Automaatse teabevahetusega on hõlmatud andmed füüsiliste isikute vaheliste toimingute maksustamist kirjeldava sellise eelotsuse kohta, milles viidatud tehingu või tehingute kogumi summa ületab Maksu- ja Tolliametile teadaolevalt 1 500 000 eurot või samaväärset summat muus vääringus. Ilma, et see mõjutaks piiriüleses eelotsuses osutatud summat, koosneb eelotsuse summa eri kaupade, teenuste või varadega seotud tehingute kogumi puhul alusväärtuse kogusummast. Summasid ei liideta, kui samade kaupade, teenuste või varadega tehakse tehinguid mitu korda.</w:t>
      </w:r>
    </w:p>
    <w:p w14:paraId="5C41669F" w14:textId="77777777" w:rsidR="00CC7203" w:rsidRPr="004B6940" w:rsidRDefault="00CC7203" w:rsidP="004B6940">
      <w:pPr>
        <w:spacing w:after="0" w:line="240" w:lineRule="auto"/>
        <w:jc w:val="both"/>
        <w:rPr>
          <w:rFonts w:ascii="Times New Roman" w:hAnsi="Times New Roman" w:cs="Times New Roman"/>
          <w:sz w:val="24"/>
          <w:szCs w:val="24"/>
        </w:rPr>
      </w:pPr>
    </w:p>
    <w:p w14:paraId="540ACFAE" w14:textId="5D154119" w:rsidR="00CC7203" w:rsidRPr="004B6940" w:rsidRDefault="00CC720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(5) Automaatse teabevahetusega on hõlmatud andmed füüsiliste isikute vaheliste toimingute maksustamist kirjeldava sellise eelotsuse kohta, millega määratakse kindlaks</w:t>
      </w:r>
      <w:r w:rsidR="00C823D8">
        <w:rPr>
          <w:rFonts w:ascii="Times New Roman" w:hAnsi="Times New Roman" w:cs="Times New Roman"/>
          <w:sz w:val="24"/>
          <w:szCs w:val="24"/>
        </w:rPr>
        <w:t>,</w:t>
      </w:r>
      <w:r w:rsidRPr="004B6940">
        <w:rPr>
          <w:rFonts w:ascii="Times New Roman" w:hAnsi="Times New Roman" w:cs="Times New Roman"/>
          <w:sz w:val="24"/>
          <w:szCs w:val="24"/>
        </w:rPr>
        <w:t xml:space="preserve"> kas isik on Eesti resident tulumaksuseaduse § 6 tähenduses. Teavet ei vahetata </w:t>
      </w:r>
      <w:r w:rsidR="00CA3E65">
        <w:rPr>
          <w:rFonts w:ascii="Times New Roman" w:hAnsi="Times New Roman" w:cs="Times New Roman"/>
          <w:sz w:val="24"/>
          <w:szCs w:val="24"/>
        </w:rPr>
        <w:t xml:space="preserve">sellise </w:t>
      </w:r>
      <w:r w:rsidRPr="004B6940">
        <w:rPr>
          <w:rFonts w:ascii="Times New Roman" w:hAnsi="Times New Roman" w:cs="Times New Roman"/>
          <w:sz w:val="24"/>
          <w:szCs w:val="24"/>
        </w:rPr>
        <w:t>eelotsuse kohta, mis käsitleb mitteresidendist töötajatele ja juhtidele makstavaid tasusid või mitteresidentide pensionide maksustamist tuluallika riigis.“;</w:t>
      </w:r>
    </w:p>
    <w:p w14:paraId="22073BF0" w14:textId="77777777" w:rsidR="002F7859" w:rsidRPr="004B6940" w:rsidRDefault="002F7859" w:rsidP="004B6940">
      <w:pPr>
        <w:spacing w:after="0" w:line="240" w:lineRule="auto"/>
        <w:jc w:val="both"/>
        <w:rPr>
          <w:rFonts w:ascii="Times New Roman" w:hAnsi="Times New Roman" w:cs="Times New Roman"/>
          <w:sz w:val="24"/>
          <w:szCs w:val="24"/>
        </w:rPr>
      </w:pPr>
    </w:p>
    <w:p w14:paraId="080D21B2" w14:textId="03E03C95" w:rsidR="005A6C70" w:rsidRDefault="00C974FF"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w:t>
      </w:r>
      <w:r w:rsidR="00734AB7" w:rsidRPr="004B6940">
        <w:rPr>
          <w:rFonts w:ascii="Times New Roman" w:hAnsi="Times New Roman" w:cs="Times New Roman"/>
          <w:b/>
          <w:bCs/>
          <w:sz w:val="24"/>
          <w:szCs w:val="24"/>
        </w:rPr>
        <w:t>)</w:t>
      </w:r>
      <w:r w:rsidR="00734AB7" w:rsidRPr="004B6940">
        <w:rPr>
          <w:rFonts w:ascii="Times New Roman" w:hAnsi="Times New Roman" w:cs="Times New Roman"/>
          <w:sz w:val="24"/>
          <w:szCs w:val="24"/>
        </w:rPr>
        <w:t xml:space="preserve"> paragrahv</w:t>
      </w:r>
      <w:r w:rsidR="00CA3E65">
        <w:rPr>
          <w:rFonts w:ascii="Times New Roman" w:hAnsi="Times New Roman" w:cs="Times New Roman"/>
          <w:sz w:val="24"/>
          <w:szCs w:val="24"/>
        </w:rPr>
        <w:t>i</w:t>
      </w:r>
      <w:r w:rsidR="00734AB7" w:rsidRPr="004B6940">
        <w:rPr>
          <w:rFonts w:ascii="Times New Roman" w:hAnsi="Times New Roman" w:cs="Times New Roman"/>
          <w:sz w:val="24"/>
          <w:szCs w:val="24"/>
        </w:rPr>
        <w:t xml:space="preserve"> 20</w:t>
      </w:r>
      <w:r w:rsidR="00734AB7" w:rsidRPr="004B6940">
        <w:rPr>
          <w:rFonts w:ascii="Times New Roman" w:hAnsi="Times New Roman" w:cs="Times New Roman"/>
          <w:sz w:val="24"/>
          <w:szCs w:val="24"/>
          <w:vertAlign w:val="superscript"/>
        </w:rPr>
        <w:t>2</w:t>
      </w:r>
      <w:r w:rsidR="00734AB7" w:rsidRPr="004B6940">
        <w:rPr>
          <w:rFonts w:ascii="Times New Roman" w:hAnsi="Times New Roman" w:cs="Times New Roman"/>
          <w:sz w:val="24"/>
          <w:szCs w:val="24"/>
        </w:rPr>
        <w:t xml:space="preserve"> lõike</w:t>
      </w:r>
      <w:r w:rsidR="004C1935" w:rsidRPr="004B6940">
        <w:rPr>
          <w:rFonts w:ascii="Times New Roman" w:hAnsi="Times New Roman" w:cs="Times New Roman"/>
          <w:sz w:val="24"/>
          <w:szCs w:val="24"/>
        </w:rPr>
        <w:t xml:space="preserve"> 1 punkti</w:t>
      </w:r>
      <w:r w:rsidR="00CA3E65">
        <w:rPr>
          <w:rFonts w:ascii="Times New Roman" w:hAnsi="Times New Roman" w:cs="Times New Roman"/>
          <w:sz w:val="24"/>
          <w:szCs w:val="24"/>
        </w:rPr>
        <w:t xml:space="preserve"> </w:t>
      </w:r>
      <w:r w:rsidR="004C1935" w:rsidRPr="004B6940">
        <w:rPr>
          <w:rFonts w:ascii="Times New Roman" w:hAnsi="Times New Roman" w:cs="Times New Roman"/>
          <w:sz w:val="24"/>
          <w:szCs w:val="24"/>
        </w:rPr>
        <w:t xml:space="preserve">1 </w:t>
      </w:r>
      <w:r w:rsidR="00CA3E65">
        <w:rPr>
          <w:rFonts w:ascii="Times New Roman" w:hAnsi="Times New Roman" w:cs="Times New Roman"/>
          <w:sz w:val="24"/>
          <w:szCs w:val="24"/>
        </w:rPr>
        <w:t xml:space="preserve">täiendatakse pärast </w:t>
      </w:r>
      <w:r w:rsidR="00C823D8">
        <w:rPr>
          <w:rFonts w:ascii="Times New Roman" w:hAnsi="Times New Roman" w:cs="Times New Roman"/>
          <w:sz w:val="24"/>
          <w:szCs w:val="24"/>
        </w:rPr>
        <w:t>sõna</w:t>
      </w:r>
      <w:r w:rsidR="00CA3E65">
        <w:rPr>
          <w:rFonts w:ascii="Times New Roman" w:hAnsi="Times New Roman" w:cs="Times New Roman"/>
          <w:sz w:val="24"/>
          <w:szCs w:val="24"/>
        </w:rPr>
        <w:t xml:space="preserve"> „kuulub“ </w:t>
      </w:r>
      <w:r w:rsidR="00C823D8">
        <w:rPr>
          <w:rFonts w:ascii="Times New Roman" w:hAnsi="Times New Roman" w:cs="Times New Roman"/>
          <w:sz w:val="24"/>
          <w:szCs w:val="24"/>
        </w:rPr>
        <w:t>sõnadega</w:t>
      </w:r>
      <w:r w:rsidR="00CA3E65">
        <w:rPr>
          <w:rFonts w:ascii="Times New Roman" w:hAnsi="Times New Roman" w:cs="Times New Roman"/>
          <w:sz w:val="24"/>
          <w:szCs w:val="24"/>
        </w:rPr>
        <w:t xml:space="preserve"> </w:t>
      </w:r>
      <w:r w:rsidR="00D04645" w:rsidRPr="004B6940">
        <w:rPr>
          <w:rFonts w:ascii="Times New Roman" w:hAnsi="Times New Roman" w:cs="Times New Roman"/>
          <w:sz w:val="24"/>
          <w:szCs w:val="24"/>
        </w:rPr>
        <w:t>„</w:t>
      </w:r>
      <w:r w:rsidR="00A169FE" w:rsidRPr="004B6940">
        <w:rPr>
          <w:rFonts w:ascii="Times New Roman" w:hAnsi="Times New Roman" w:cs="Times New Roman"/>
          <w:sz w:val="24"/>
          <w:szCs w:val="24"/>
        </w:rPr>
        <w:t>, samuti andmed tema maksukohustuslase registreerimise numbri kohta, kui see on olemas“;</w:t>
      </w:r>
    </w:p>
    <w:p w14:paraId="0521C923" w14:textId="77777777" w:rsidR="00CA3E65" w:rsidRPr="004B6940" w:rsidRDefault="00CA3E65" w:rsidP="004B6940">
      <w:pPr>
        <w:spacing w:after="0" w:line="240" w:lineRule="auto"/>
        <w:jc w:val="both"/>
        <w:rPr>
          <w:rFonts w:ascii="Times New Roman" w:hAnsi="Times New Roman" w:cs="Times New Roman"/>
          <w:sz w:val="24"/>
          <w:szCs w:val="24"/>
        </w:rPr>
      </w:pPr>
    </w:p>
    <w:p w14:paraId="0C56AE9F" w14:textId="6585FA6A" w:rsidR="00CA3E65" w:rsidRDefault="00C974FF"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12</w:t>
      </w:r>
      <w:r w:rsidR="00CC7203" w:rsidRPr="004B6940">
        <w:rPr>
          <w:rFonts w:ascii="Times New Roman" w:hAnsi="Times New Roman" w:cs="Times New Roman"/>
          <w:b/>
          <w:bCs/>
          <w:sz w:val="24"/>
          <w:szCs w:val="24"/>
        </w:rPr>
        <w:t>)</w:t>
      </w:r>
      <w:r w:rsidR="00CC7203" w:rsidRPr="004B6940">
        <w:rPr>
          <w:rFonts w:ascii="Times New Roman" w:hAnsi="Times New Roman" w:cs="Times New Roman"/>
          <w:sz w:val="24"/>
          <w:szCs w:val="24"/>
        </w:rPr>
        <w:t xml:space="preserve"> </w:t>
      </w:r>
      <w:r w:rsidR="00CA3E65" w:rsidRPr="004B6940">
        <w:rPr>
          <w:rFonts w:ascii="Times New Roman" w:hAnsi="Times New Roman" w:cs="Times New Roman"/>
          <w:sz w:val="24"/>
          <w:szCs w:val="24"/>
        </w:rPr>
        <w:t>paragrahv</w:t>
      </w:r>
      <w:r w:rsidR="00CA3E65">
        <w:rPr>
          <w:rFonts w:ascii="Times New Roman" w:hAnsi="Times New Roman" w:cs="Times New Roman"/>
          <w:sz w:val="24"/>
          <w:szCs w:val="24"/>
        </w:rPr>
        <w:t>i</w:t>
      </w:r>
      <w:r w:rsidR="00CA3E65" w:rsidRPr="004B6940">
        <w:rPr>
          <w:rFonts w:ascii="Times New Roman" w:hAnsi="Times New Roman" w:cs="Times New Roman"/>
          <w:sz w:val="24"/>
          <w:szCs w:val="24"/>
        </w:rPr>
        <w:t xml:space="preserve"> 20</w:t>
      </w:r>
      <w:r w:rsidR="00CA3E65" w:rsidRPr="004B6940">
        <w:rPr>
          <w:rFonts w:ascii="Times New Roman" w:hAnsi="Times New Roman" w:cs="Times New Roman"/>
          <w:sz w:val="24"/>
          <w:szCs w:val="24"/>
          <w:vertAlign w:val="superscript"/>
        </w:rPr>
        <w:t>2</w:t>
      </w:r>
      <w:r w:rsidR="00CA3E65" w:rsidRPr="004B6940">
        <w:rPr>
          <w:rFonts w:ascii="Times New Roman" w:hAnsi="Times New Roman" w:cs="Times New Roman"/>
          <w:sz w:val="24"/>
          <w:szCs w:val="24"/>
        </w:rPr>
        <w:t xml:space="preserve"> lõike 1 punkti</w:t>
      </w:r>
      <w:r w:rsidR="00CA3E65">
        <w:rPr>
          <w:rFonts w:ascii="Times New Roman" w:hAnsi="Times New Roman" w:cs="Times New Roman"/>
          <w:sz w:val="24"/>
          <w:szCs w:val="24"/>
        </w:rPr>
        <w:t xml:space="preserve"> 8</w:t>
      </w:r>
      <w:r w:rsidR="00CA3E65" w:rsidRPr="004B6940">
        <w:rPr>
          <w:rFonts w:ascii="Times New Roman" w:hAnsi="Times New Roman" w:cs="Times New Roman"/>
          <w:sz w:val="24"/>
          <w:szCs w:val="24"/>
        </w:rPr>
        <w:t xml:space="preserve"> </w:t>
      </w:r>
      <w:r w:rsidR="00CA3E65">
        <w:rPr>
          <w:rFonts w:ascii="Times New Roman" w:hAnsi="Times New Roman" w:cs="Times New Roman"/>
          <w:sz w:val="24"/>
          <w:szCs w:val="24"/>
        </w:rPr>
        <w:t xml:space="preserve">täiendatakse pärast </w:t>
      </w:r>
      <w:r w:rsidR="00C823D8">
        <w:rPr>
          <w:rFonts w:ascii="Times New Roman" w:hAnsi="Times New Roman" w:cs="Times New Roman"/>
          <w:sz w:val="24"/>
          <w:szCs w:val="24"/>
        </w:rPr>
        <w:t>sõna</w:t>
      </w:r>
      <w:r w:rsidR="00CA3E65">
        <w:rPr>
          <w:rFonts w:ascii="Times New Roman" w:hAnsi="Times New Roman" w:cs="Times New Roman"/>
          <w:sz w:val="24"/>
          <w:szCs w:val="24"/>
        </w:rPr>
        <w:t xml:space="preserve"> „puudutab“ </w:t>
      </w:r>
      <w:r w:rsidR="00C823D8">
        <w:rPr>
          <w:rFonts w:ascii="Times New Roman" w:hAnsi="Times New Roman" w:cs="Times New Roman"/>
          <w:sz w:val="24"/>
          <w:szCs w:val="24"/>
        </w:rPr>
        <w:t>sõnadega</w:t>
      </w:r>
      <w:r w:rsidR="00CA3E65">
        <w:rPr>
          <w:rFonts w:ascii="Times New Roman" w:hAnsi="Times New Roman" w:cs="Times New Roman"/>
          <w:sz w:val="24"/>
          <w:szCs w:val="24"/>
        </w:rPr>
        <w:t xml:space="preserve"> </w:t>
      </w:r>
      <w:r w:rsidR="00CA3E65" w:rsidRPr="004B6940">
        <w:rPr>
          <w:rFonts w:ascii="Times New Roman" w:hAnsi="Times New Roman" w:cs="Times New Roman"/>
          <w:sz w:val="24"/>
          <w:szCs w:val="24"/>
        </w:rPr>
        <w:t>„, samuti andmed tema maksukohustuslase registreerimise numbri kohta, kui see on olemas“;</w:t>
      </w:r>
    </w:p>
    <w:p w14:paraId="62F829B2" w14:textId="77777777" w:rsidR="00CA3E65" w:rsidRDefault="00CA3E65" w:rsidP="004B6940">
      <w:pPr>
        <w:spacing w:after="0" w:line="240" w:lineRule="auto"/>
        <w:jc w:val="both"/>
        <w:rPr>
          <w:rFonts w:ascii="Times New Roman" w:hAnsi="Times New Roman" w:cs="Times New Roman"/>
          <w:sz w:val="24"/>
          <w:szCs w:val="24"/>
        </w:rPr>
      </w:pPr>
    </w:p>
    <w:p w14:paraId="6207340A" w14:textId="328E1938" w:rsidR="00CC7203" w:rsidRPr="004B6940" w:rsidRDefault="00CA3E65" w:rsidP="004B6940">
      <w:pPr>
        <w:spacing w:after="0" w:line="240" w:lineRule="auto"/>
        <w:jc w:val="both"/>
        <w:rPr>
          <w:rFonts w:ascii="Times New Roman" w:hAnsi="Times New Roman" w:cs="Times New Roman"/>
          <w:sz w:val="24"/>
          <w:szCs w:val="24"/>
        </w:rPr>
      </w:pPr>
      <w:r w:rsidRPr="00CA3E65">
        <w:rPr>
          <w:rFonts w:ascii="Times New Roman" w:hAnsi="Times New Roman" w:cs="Times New Roman"/>
          <w:b/>
          <w:bCs/>
          <w:sz w:val="24"/>
          <w:szCs w:val="24"/>
        </w:rPr>
        <w:t>13)</w:t>
      </w:r>
      <w:r>
        <w:rPr>
          <w:rFonts w:ascii="Times New Roman" w:hAnsi="Times New Roman" w:cs="Times New Roman"/>
          <w:sz w:val="24"/>
          <w:szCs w:val="24"/>
        </w:rPr>
        <w:t xml:space="preserve"> </w:t>
      </w:r>
      <w:r w:rsidR="00CC7203" w:rsidRPr="004B6940">
        <w:rPr>
          <w:rFonts w:ascii="Times New Roman" w:hAnsi="Times New Roman" w:cs="Times New Roman"/>
          <w:sz w:val="24"/>
          <w:szCs w:val="24"/>
        </w:rPr>
        <w:t>paragrahv</w:t>
      </w:r>
      <w:r>
        <w:rPr>
          <w:rFonts w:ascii="Times New Roman" w:hAnsi="Times New Roman" w:cs="Times New Roman"/>
          <w:sz w:val="24"/>
          <w:szCs w:val="24"/>
        </w:rPr>
        <w:t>i</w:t>
      </w:r>
      <w:r w:rsidR="00CC7203" w:rsidRPr="004B6940">
        <w:rPr>
          <w:rFonts w:ascii="Times New Roman" w:hAnsi="Times New Roman" w:cs="Times New Roman"/>
          <w:sz w:val="24"/>
          <w:szCs w:val="24"/>
        </w:rPr>
        <w:t xml:space="preserve"> 20</w:t>
      </w:r>
      <w:r w:rsidR="00CC7203" w:rsidRPr="004B6940">
        <w:rPr>
          <w:rFonts w:ascii="Times New Roman" w:hAnsi="Times New Roman" w:cs="Times New Roman"/>
          <w:sz w:val="24"/>
          <w:szCs w:val="24"/>
          <w:vertAlign w:val="superscript"/>
        </w:rPr>
        <w:t>2</w:t>
      </w:r>
      <w:r w:rsidR="00CC7203" w:rsidRPr="004B6940">
        <w:rPr>
          <w:rFonts w:ascii="Times New Roman" w:hAnsi="Times New Roman" w:cs="Times New Roman"/>
          <w:sz w:val="24"/>
          <w:szCs w:val="24"/>
        </w:rPr>
        <w:t xml:space="preserve"> lõi</w:t>
      </w:r>
      <w:r>
        <w:rPr>
          <w:rFonts w:ascii="Times New Roman" w:hAnsi="Times New Roman" w:cs="Times New Roman"/>
          <w:sz w:val="24"/>
          <w:szCs w:val="24"/>
        </w:rPr>
        <w:t>get</w:t>
      </w:r>
      <w:r w:rsidR="00CC7203" w:rsidRPr="004B6940">
        <w:rPr>
          <w:rFonts w:ascii="Times New Roman" w:hAnsi="Times New Roman" w:cs="Times New Roman"/>
          <w:sz w:val="24"/>
          <w:szCs w:val="24"/>
        </w:rPr>
        <w:t xml:space="preserve"> 3 </w:t>
      </w:r>
      <w:r>
        <w:rPr>
          <w:rFonts w:ascii="Times New Roman" w:hAnsi="Times New Roman" w:cs="Times New Roman"/>
          <w:sz w:val="24"/>
          <w:szCs w:val="24"/>
        </w:rPr>
        <w:t xml:space="preserve">täiendatakse pärast tekstiosa „teavet“ tekstiosaga </w:t>
      </w:r>
      <w:r w:rsidR="00CC7203" w:rsidRPr="004B6940">
        <w:rPr>
          <w:rFonts w:ascii="Times New Roman" w:hAnsi="Times New Roman" w:cs="Times New Roman"/>
          <w:sz w:val="24"/>
          <w:szCs w:val="24"/>
        </w:rPr>
        <w:t xml:space="preserve">„,välja arvatud </w:t>
      </w:r>
      <w:ins w:id="115" w:author="Katariina Kärsten - JUSTDIGI" w:date="2025-09-24T17:29:00Z" w16du:dateUtc="2025-09-24T14:29:00Z">
        <w:r w:rsidR="003C40E1">
          <w:rPr>
            <w:rFonts w:ascii="Times New Roman" w:hAnsi="Times New Roman" w:cs="Times New Roman"/>
            <w:sz w:val="24"/>
            <w:szCs w:val="24"/>
          </w:rPr>
          <w:t xml:space="preserve">käesoleva seaduse </w:t>
        </w:r>
      </w:ins>
      <w:r w:rsidR="00CC7203" w:rsidRPr="004B6940">
        <w:rPr>
          <w:rFonts w:ascii="Times New Roman" w:hAnsi="Times New Roman" w:cs="Times New Roman"/>
          <w:sz w:val="24"/>
          <w:szCs w:val="24"/>
        </w:rPr>
        <w:t>§</w:t>
      </w:r>
      <w:r w:rsidR="00C823D8">
        <w:rPr>
          <w:rFonts w:ascii="Times New Roman" w:hAnsi="Times New Roman" w:cs="Times New Roman"/>
          <w:sz w:val="24"/>
          <w:szCs w:val="24"/>
        </w:rPr>
        <w:t> </w:t>
      </w:r>
      <w:r w:rsidR="00CC7203" w:rsidRPr="004B6940">
        <w:rPr>
          <w:rFonts w:ascii="Times New Roman" w:hAnsi="Times New Roman" w:cs="Times New Roman"/>
          <w:sz w:val="24"/>
          <w:szCs w:val="24"/>
        </w:rPr>
        <w:t>20</w:t>
      </w:r>
      <w:r w:rsidR="00CC7203" w:rsidRPr="004B6940">
        <w:rPr>
          <w:rFonts w:ascii="Times New Roman" w:hAnsi="Times New Roman" w:cs="Times New Roman"/>
          <w:sz w:val="24"/>
          <w:szCs w:val="24"/>
          <w:vertAlign w:val="superscript"/>
        </w:rPr>
        <w:t>1</w:t>
      </w:r>
      <w:r w:rsidR="00CC7203" w:rsidRPr="004B6940">
        <w:rPr>
          <w:rFonts w:ascii="Times New Roman" w:hAnsi="Times New Roman" w:cs="Times New Roman"/>
          <w:sz w:val="24"/>
          <w:szCs w:val="24"/>
        </w:rPr>
        <w:t xml:space="preserve"> lõigetes 4 ja 5 sätestatud juhtudel“;</w:t>
      </w:r>
    </w:p>
    <w:p w14:paraId="2C44A724" w14:textId="77777777" w:rsidR="00D32C49" w:rsidRPr="004B6940" w:rsidRDefault="00D32C49" w:rsidP="004B6940">
      <w:pPr>
        <w:spacing w:after="0" w:line="240" w:lineRule="auto"/>
        <w:jc w:val="both"/>
        <w:rPr>
          <w:rFonts w:ascii="Times New Roman" w:hAnsi="Times New Roman" w:cs="Times New Roman"/>
          <w:sz w:val="24"/>
          <w:szCs w:val="24"/>
        </w:rPr>
      </w:pPr>
    </w:p>
    <w:p w14:paraId="392E967D" w14:textId="341D87E3" w:rsidR="00D32C49" w:rsidRPr="004B6940" w:rsidRDefault="00C974FF"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CA3E65">
        <w:rPr>
          <w:rFonts w:ascii="Times New Roman" w:hAnsi="Times New Roman" w:cs="Times New Roman"/>
          <w:b/>
          <w:bCs/>
          <w:sz w:val="24"/>
          <w:szCs w:val="24"/>
        </w:rPr>
        <w:t>4</w:t>
      </w:r>
      <w:r w:rsidR="00D32C49" w:rsidRPr="004B6940">
        <w:rPr>
          <w:rFonts w:ascii="Times New Roman" w:hAnsi="Times New Roman" w:cs="Times New Roman"/>
          <w:b/>
          <w:bCs/>
          <w:sz w:val="24"/>
          <w:szCs w:val="24"/>
        </w:rPr>
        <w:t>)</w:t>
      </w:r>
      <w:r w:rsidR="00D32C49" w:rsidRPr="004B6940">
        <w:rPr>
          <w:rFonts w:ascii="Times New Roman" w:hAnsi="Times New Roman" w:cs="Times New Roman"/>
          <w:sz w:val="24"/>
          <w:szCs w:val="24"/>
        </w:rPr>
        <w:t xml:space="preserve"> paragrahv</w:t>
      </w:r>
      <w:r w:rsidR="00CA3E65">
        <w:rPr>
          <w:rFonts w:ascii="Times New Roman" w:hAnsi="Times New Roman" w:cs="Times New Roman"/>
          <w:sz w:val="24"/>
          <w:szCs w:val="24"/>
        </w:rPr>
        <w:t>i</w:t>
      </w:r>
      <w:r w:rsidR="00D32C49" w:rsidRPr="004B6940">
        <w:rPr>
          <w:rFonts w:ascii="Times New Roman" w:hAnsi="Times New Roman" w:cs="Times New Roman"/>
          <w:sz w:val="24"/>
          <w:szCs w:val="24"/>
        </w:rPr>
        <w:t xml:space="preserve"> 20</w:t>
      </w:r>
      <w:r w:rsidR="006F5AEF" w:rsidRPr="004B6940">
        <w:rPr>
          <w:rFonts w:ascii="Times New Roman" w:hAnsi="Times New Roman" w:cs="Times New Roman"/>
          <w:sz w:val="24"/>
          <w:szCs w:val="24"/>
          <w:vertAlign w:val="superscript"/>
        </w:rPr>
        <w:t>3</w:t>
      </w:r>
      <w:r w:rsidR="00D32C49" w:rsidRPr="004B6940">
        <w:rPr>
          <w:rFonts w:ascii="Times New Roman" w:hAnsi="Times New Roman" w:cs="Times New Roman"/>
          <w:sz w:val="24"/>
          <w:szCs w:val="24"/>
        </w:rPr>
        <w:t xml:space="preserve"> lõi</w:t>
      </w:r>
      <w:r w:rsidR="008361B5" w:rsidRPr="004B6940">
        <w:rPr>
          <w:rFonts w:ascii="Times New Roman" w:hAnsi="Times New Roman" w:cs="Times New Roman"/>
          <w:sz w:val="24"/>
          <w:szCs w:val="24"/>
        </w:rPr>
        <w:t>ke</w:t>
      </w:r>
      <w:r w:rsidR="00D32C49" w:rsidRPr="004B6940">
        <w:rPr>
          <w:rFonts w:ascii="Times New Roman" w:hAnsi="Times New Roman" w:cs="Times New Roman"/>
          <w:sz w:val="24"/>
          <w:szCs w:val="24"/>
        </w:rPr>
        <w:t xml:space="preserve"> 1 </w:t>
      </w:r>
      <w:r w:rsidR="008361B5" w:rsidRPr="004B6940">
        <w:rPr>
          <w:rFonts w:ascii="Times New Roman" w:hAnsi="Times New Roman" w:cs="Times New Roman"/>
          <w:sz w:val="24"/>
          <w:szCs w:val="24"/>
        </w:rPr>
        <w:t>punkt 2</w:t>
      </w:r>
      <w:r w:rsidR="008663C1" w:rsidRPr="004B6940">
        <w:rPr>
          <w:rFonts w:ascii="Times New Roman" w:hAnsi="Times New Roman" w:cs="Times New Roman"/>
          <w:sz w:val="24"/>
          <w:szCs w:val="24"/>
        </w:rPr>
        <w:t xml:space="preserve"> muudetakse ja sõnastatakse järgmiselt:</w:t>
      </w:r>
    </w:p>
    <w:p w14:paraId="755718B8" w14:textId="09DCDC8D" w:rsidR="001C0589" w:rsidRPr="004B6940" w:rsidRDefault="008663C1"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6F5AEF" w:rsidRPr="004B6940">
        <w:rPr>
          <w:rFonts w:ascii="Times New Roman" w:hAnsi="Times New Roman" w:cs="Times New Roman"/>
          <w:sz w:val="24"/>
          <w:szCs w:val="24"/>
        </w:rPr>
        <w:t>2) </w:t>
      </w:r>
      <w:proofErr w:type="spellStart"/>
      <w:r w:rsidR="006F5AEF" w:rsidRPr="004B6940">
        <w:rPr>
          <w:rFonts w:ascii="Times New Roman" w:hAnsi="Times New Roman" w:cs="Times New Roman"/>
          <w:sz w:val="24"/>
          <w:szCs w:val="24"/>
        </w:rPr>
        <w:t>hargmaiste</w:t>
      </w:r>
      <w:proofErr w:type="spellEnd"/>
      <w:r w:rsidR="006F5AEF" w:rsidRPr="004B6940">
        <w:rPr>
          <w:rFonts w:ascii="Times New Roman" w:hAnsi="Times New Roman" w:cs="Times New Roman"/>
          <w:sz w:val="24"/>
          <w:szCs w:val="24"/>
        </w:rPr>
        <w:t xml:space="preserve"> ettevõtete kontserni liikmete tuvastamist võimaldavat teavet, sealhulgas teavet riigi või jurisdiktsiooni kohta, mille maksuresident kontserni liige on või mille õigusaktide </w:t>
      </w:r>
      <w:r w:rsidR="006F5AEF" w:rsidRPr="00335588">
        <w:rPr>
          <w:rFonts w:ascii="Times New Roman" w:hAnsi="Times New Roman" w:cs="Times New Roman"/>
          <w:sz w:val="24"/>
          <w:szCs w:val="24"/>
        </w:rPr>
        <w:t xml:space="preserve">alusel ta on moodustatud, kui see erineb </w:t>
      </w:r>
      <w:proofErr w:type="spellStart"/>
      <w:r w:rsidR="006F5AEF" w:rsidRPr="00335588">
        <w:rPr>
          <w:rFonts w:ascii="Times New Roman" w:hAnsi="Times New Roman" w:cs="Times New Roman"/>
          <w:sz w:val="24"/>
          <w:szCs w:val="24"/>
        </w:rPr>
        <w:t>maksuresidentsuse</w:t>
      </w:r>
      <w:proofErr w:type="spellEnd"/>
      <w:r w:rsidR="006F5AEF" w:rsidRPr="00335588">
        <w:rPr>
          <w:rFonts w:ascii="Times New Roman" w:hAnsi="Times New Roman" w:cs="Times New Roman"/>
          <w:sz w:val="24"/>
          <w:szCs w:val="24"/>
        </w:rPr>
        <w:t xml:space="preserve"> jurisdiktsioonist, </w:t>
      </w:r>
      <w:r w:rsidR="00771C75">
        <w:rPr>
          <w:rFonts w:ascii="Times New Roman" w:hAnsi="Times New Roman" w:cs="Times New Roman"/>
          <w:sz w:val="24"/>
          <w:szCs w:val="24"/>
        </w:rPr>
        <w:t xml:space="preserve">samuti </w:t>
      </w:r>
      <w:r w:rsidRPr="00335588">
        <w:rPr>
          <w:rFonts w:ascii="Times New Roman" w:hAnsi="Times New Roman" w:cs="Times New Roman"/>
          <w:sz w:val="24"/>
          <w:szCs w:val="24"/>
        </w:rPr>
        <w:t>teave</w:t>
      </w:r>
      <w:r w:rsidR="006B7358" w:rsidRPr="00335588">
        <w:rPr>
          <w:rFonts w:ascii="Times New Roman" w:hAnsi="Times New Roman" w:cs="Times New Roman"/>
          <w:sz w:val="24"/>
          <w:szCs w:val="24"/>
        </w:rPr>
        <w:t>t</w:t>
      </w:r>
      <w:r w:rsidR="00E5178E" w:rsidRPr="00335588">
        <w:rPr>
          <w:rFonts w:ascii="Times New Roman" w:hAnsi="Times New Roman" w:cs="Times New Roman"/>
          <w:sz w:val="24"/>
          <w:szCs w:val="24"/>
        </w:rPr>
        <w:t xml:space="preserve"> </w:t>
      </w:r>
      <w:r w:rsidR="006B7358" w:rsidRPr="00335588">
        <w:rPr>
          <w:rFonts w:ascii="Times New Roman" w:hAnsi="Times New Roman" w:cs="Times New Roman"/>
          <w:sz w:val="24"/>
          <w:szCs w:val="24"/>
        </w:rPr>
        <w:t xml:space="preserve">kontserni liikmete </w:t>
      </w:r>
      <w:r w:rsidR="00E5178E" w:rsidRPr="00335588">
        <w:rPr>
          <w:rFonts w:ascii="Times New Roman" w:hAnsi="Times New Roman" w:cs="Times New Roman"/>
          <w:sz w:val="24"/>
          <w:szCs w:val="24"/>
        </w:rPr>
        <w:t xml:space="preserve">maksukohustuslase registreerimise numbri </w:t>
      </w:r>
      <w:r w:rsidR="00771C75">
        <w:rPr>
          <w:rFonts w:ascii="Times New Roman" w:hAnsi="Times New Roman" w:cs="Times New Roman"/>
          <w:sz w:val="24"/>
          <w:szCs w:val="24"/>
        </w:rPr>
        <w:t xml:space="preserve">ja nende </w:t>
      </w:r>
      <w:r w:rsidR="006F5AEF" w:rsidRPr="00335588">
        <w:rPr>
          <w:rFonts w:ascii="Times New Roman" w:hAnsi="Times New Roman" w:cs="Times New Roman"/>
          <w:sz w:val="24"/>
          <w:szCs w:val="24"/>
        </w:rPr>
        <w:t>liikmete</w:t>
      </w:r>
      <w:r w:rsidR="006F5AEF" w:rsidRPr="004B6940">
        <w:rPr>
          <w:rFonts w:ascii="Times New Roman" w:hAnsi="Times New Roman" w:cs="Times New Roman"/>
          <w:sz w:val="24"/>
          <w:szCs w:val="24"/>
        </w:rPr>
        <w:t xml:space="preserve"> põhitegevusalade kohta.</w:t>
      </w:r>
      <w:r w:rsidR="00E5178E" w:rsidRPr="004B6940">
        <w:rPr>
          <w:rFonts w:ascii="Times New Roman" w:hAnsi="Times New Roman" w:cs="Times New Roman"/>
          <w:sz w:val="24"/>
          <w:szCs w:val="24"/>
        </w:rPr>
        <w:t>“;</w:t>
      </w:r>
    </w:p>
    <w:p w14:paraId="43AFFB7A" w14:textId="77777777" w:rsidR="00E5178E" w:rsidRPr="004B6940" w:rsidRDefault="00E5178E" w:rsidP="004B6940">
      <w:pPr>
        <w:spacing w:after="0" w:line="240" w:lineRule="auto"/>
        <w:jc w:val="both"/>
        <w:rPr>
          <w:rFonts w:ascii="Times New Roman" w:hAnsi="Times New Roman" w:cs="Times New Roman"/>
          <w:sz w:val="24"/>
          <w:szCs w:val="24"/>
        </w:rPr>
      </w:pPr>
    </w:p>
    <w:p w14:paraId="163B52E6" w14:textId="334C05FE" w:rsidR="00DF6D18" w:rsidRPr="004B6940" w:rsidRDefault="00C974FF"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450D67">
        <w:rPr>
          <w:rFonts w:ascii="Times New Roman" w:hAnsi="Times New Roman" w:cs="Times New Roman"/>
          <w:b/>
          <w:bCs/>
          <w:sz w:val="24"/>
          <w:szCs w:val="24"/>
        </w:rPr>
        <w:t>5</w:t>
      </w:r>
      <w:r w:rsidR="00DF6D18" w:rsidRPr="004B6940">
        <w:rPr>
          <w:rFonts w:ascii="Times New Roman" w:hAnsi="Times New Roman" w:cs="Times New Roman"/>
          <w:b/>
          <w:bCs/>
          <w:sz w:val="24"/>
          <w:szCs w:val="24"/>
        </w:rPr>
        <w:t>)</w:t>
      </w:r>
      <w:r w:rsidR="00DF6D18" w:rsidRPr="004B6940">
        <w:rPr>
          <w:rFonts w:ascii="Times New Roman" w:hAnsi="Times New Roman" w:cs="Times New Roman"/>
          <w:sz w:val="24"/>
          <w:szCs w:val="24"/>
        </w:rPr>
        <w:t xml:space="preserve"> paragrahvi 20</w:t>
      </w:r>
      <w:r w:rsidR="00DF6D18" w:rsidRPr="004B6940">
        <w:rPr>
          <w:rFonts w:ascii="Times New Roman" w:hAnsi="Times New Roman" w:cs="Times New Roman"/>
          <w:sz w:val="24"/>
          <w:szCs w:val="24"/>
          <w:vertAlign w:val="superscript"/>
        </w:rPr>
        <w:t>13</w:t>
      </w:r>
      <w:r w:rsidR="00DF6D18" w:rsidRPr="004B6940">
        <w:rPr>
          <w:rFonts w:ascii="Times New Roman" w:hAnsi="Times New Roman" w:cs="Times New Roman"/>
          <w:sz w:val="24"/>
          <w:szCs w:val="24"/>
        </w:rPr>
        <w:t xml:space="preserve"> </w:t>
      </w:r>
      <w:r w:rsidR="00450D67">
        <w:rPr>
          <w:rFonts w:ascii="Times New Roman" w:hAnsi="Times New Roman" w:cs="Times New Roman"/>
          <w:sz w:val="24"/>
          <w:szCs w:val="24"/>
        </w:rPr>
        <w:t xml:space="preserve">lõike 1 </w:t>
      </w:r>
      <w:r w:rsidR="00DF6D18" w:rsidRPr="004B6940">
        <w:rPr>
          <w:rFonts w:ascii="Times New Roman" w:hAnsi="Times New Roman" w:cs="Times New Roman"/>
          <w:sz w:val="24"/>
          <w:szCs w:val="24"/>
        </w:rPr>
        <w:t>punkt 5 muudetakse ja sõnastatakse järgmiselt:</w:t>
      </w:r>
    </w:p>
    <w:p w14:paraId="58FF4A86" w14:textId="267709AE" w:rsidR="00E502C8" w:rsidRPr="004B6940" w:rsidRDefault="00E502C8" w:rsidP="004B6940">
      <w:pPr>
        <w:spacing w:after="0" w:line="240" w:lineRule="auto"/>
        <w:jc w:val="both"/>
        <w:rPr>
          <w:rFonts w:ascii="Times New Roman" w:hAnsi="Times New Roman" w:cs="Times New Roman"/>
          <w:sz w:val="24"/>
          <w:szCs w:val="24"/>
        </w:rPr>
      </w:pPr>
      <w:r w:rsidRPr="00335588">
        <w:rPr>
          <w:rFonts w:ascii="Times New Roman" w:hAnsi="Times New Roman" w:cs="Times New Roman"/>
          <w:sz w:val="24"/>
          <w:szCs w:val="24"/>
        </w:rPr>
        <w:t>„5) skeemi sisu kokkuvõte</w:t>
      </w:r>
      <w:r w:rsidR="008B7C47" w:rsidRPr="00335588">
        <w:rPr>
          <w:rFonts w:ascii="Times New Roman" w:hAnsi="Times New Roman" w:cs="Times New Roman"/>
          <w:sz w:val="24"/>
          <w:szCs w:val="24"/>
        </w:rPr>
        <w:t xml:space="preserve"> </w:t>
      </w:r>
      <w:r w:rsidR="00450D67">
        <w:rPr>
          <w:rFonts w:ascii="Times New Roman" w:hAnsi="Times New Roman" w:cs="Times New Roman"/>
          <w:sz w:val="24"/>
          <w:szCs w:val="24"/>
        </w:rPr>
        <w:t xml:space="preserve">ja </w:t>
      </w:r>
      <w:r w:rsidR="008B7C47" w:rsidRPr="00335588">
        <w:rPr>
          <w:rFonts w:ascii="Times New Roman" w:eastAsia="Times New Roman" w:hAnsi="Times New Roman" w:cs="Times New Roman"/>
          <w:sz w:val="24"/>
          <w:szCs w:val="24"/>
          <w:lang w:eastAsia="et-EE"/>
        </w:rPr>
        <w:t xml:space="preserve">kirjeldus </w:t>
      </w:r>
      <w:r w:rsidR="00450D67">
        <w:rPr>
          <w:rFonts w:ascii="Times New Roman" w:eastAsia="Times New Roman" w:hAnsi="Times New Roman" w:cs="Times New Roman"/>
          <w:sz w:val="24"/>
          <w:szCs w:val="24"/>
          <w:lang w:eastAsia="et-EE"/>
        </w:rPr>
        <w:t xml:space="preserve">ning selline </w:t>
      </w:r>
      <w:r w:rsidR="008B7C47" w:rsidRPr="00335588">
        <w:rPr>
          <w:rFonts w:ascii="Times New Roman" w:eastAsia="Times New Roman" w:hAnsi="Times New Roman" w:cs="Times New Roman"/>
          <w:sz w:val="24"/>
          <w:szCs w:val="24"/>
          <w:lang w:eastAsia="et-EE"/>
        </w:rPr>
        <w:t>muu teave, mis võiks aidata pädeval asutusel hinnata võimalikku maksuriski</w:t>
      </w:r>
      <w:r w:rsidRPr="00335588">
        <w:rPr>
          <w:rFonts w:ascii="Times New Roman" w:hAnsi="Times New Roman" w:cs="Times New Roman"/>
          <w:sz w:val="24"/>
          <w:szCs w:val="24"/>
        </w:rPr>
        <w:t>, ilma et avaldataks äri-, tööstus- või kutsesaladust,</w:t>
      </w:r>
      <w:r w:rsidRPr="004B6940">
        <w:rPr>
          <w:rFonts w:ascii="Times New Roman" w:hAnsi="Times New Roman" w:cs="Times New Roman"/>
          <w:sz w:val="24"/>
          <w:szCs w:val="24"/>
        </w:rPr>
        <w:t xml:space="preserve"> turundusprotsessi ega teavet, mille esitamine oleks vastuolus avaliku korraga;</w:t>
      </w:r>
      <w:r w:rsidR="00A71F33" w:rsidRPr="004B6940">
        <w:rPr>
          <w:rFonts w:ascii="Times New Roman" w:hAnsi="Times New Roman" w:cs="Times New Roman"/>
          <w:sz w:val="24"/>
          <w:szCs w:val="24"/>
        </w:rPr>
        <w:t>“;</w:t>
      </w:r>
    </w:p>
    <w:p w14:paraId="7DFFC483" w14:textId="77777777" w:rsidR="00DF6D18" w:rsidRPr="004B6940" w:rsidRDefault="00DF6D18" w:rsidP="004B6940">
      <w:pPr>
        <w:spacing w:after="0" w:line="240" w:lineRule="auto"/>
        <w:jc w:val="both"/>
        <w:rPr>
          <w:rFonts w:ascii="Times New Roman" w:hAnsi="Times New Roman" w:cs="Times New Roman"/>
          <w:sz w:val="24"/>
          <w:szCs w:val="24"/>
        </w:rPr>
      </w:pPr>
    </w:p>
    <w:p w14:paraId="6CF75FD0" w14:textId="6C651655" w:rsidR="00DF6D18" w:rsidRPr="004B6940" w:rsidRDefault="00C974FF" w:rsidP="004B6940">
      <w:pPr>
        <w:spacing w:after="0" w:line="240" w:lineRule="auto"/>
        <w:jc w:val="both"/>
        <w:rPr>
          <w:rFonts w:ascii="Times New Roman" w:hAnsi="Times New Roman" w:cs="Times New Roman"/>
          <w:sz w:val="24"/>
          <w:szCs w:val="24"/>
        </w:rPr>
      </w:pPr>
      <w:bookmarkStart w:id="116" w:name="para20b13lg1p10"/>
      <w:r>
        <w:rPr>
          <w:rFonts w:ascii="Times New Roman" w:hAnsi="Times New Roman" w:cs="Times New Roman"/>
          <w:b/>
          <w:bCs/>
          <w:sz w:val="24"/>
          <w:szCs w:val="24"/>
        </w:rPr>
        <w:t>1</w:t>
      </w:r>
      <w:r w:rsidR="00F9387D">
        <w:rPr>
          <w:rFonts w:ascii="Times New Roman" w:hAnsi="Times New Roman" w:cs="Times New Roman"/>
          <w:b/>
          <w:bCs/>
          <w:sz w:val="24"/>
          <w:szCs w:val="24"/>
        </w:rPr>
        <w:t>6</w:t>
      </w:r>
      <w:r w:rsidR="00DF6D18" w:rsidRPr="004B6940">
        <w:rPr>
          <w:rFonts w:ascii="Times New Roman" w:hAnsi="Times New Roman" w:cs="Times New Roman"/>
          <w:b/>
          <w:bCs/>
          <w:sz w:val="24"/>
          <w:szCs w:val="24"/>
        </w:rPr>
        <w:t>)</w:t>
      </w:r>
      <w:r w:rsidR="00DF6D18" w:rsidRPr="004B6940">
        <w:rPr>
          <w:rFonts w:ascii="Times New Roman" w:hAnsi="Times New Roman" w:cs="Times New Roman"/>
          <w:sz w:val="24"/>
          <w:szCs w:val="24"/>
        </w:rPr>
        <w:t xml:space="preserve"> paragrahvi 20</w:t>
      </w:r>
      <w:r w:rsidR="00DF6D18" w:rsidRPr="004B6940">
        <w:rPr>
          <w:rFonts w:ascii="Times New Roman" w:hAnsi="Times New Roman" w:cs="Times New Roman"/>
          <w:sz w:val="24"/>
          <w:szCs w:val="24"/>
          <w:vertAlign w:val="superscript"/>
        </w:rPr>
        <w:t>13</w:t>
      </w:r>
      <w:r w:rsidR="00DF6D18" w:rsidRPr="004B6940">
        <w:rPr>
          <w:rFonts w:ascii="Times New Roman" w:hAnsi="Times New Roman" w:cs="Times New Roman"/>
          <w:sz w:val="24"/>
          <w:szCs w:val="24"/>
        </w:rPr>
        <w:t xml:space="preserve"> </w:t>
      </w:r>
      <w:r w:rsidR="00F9387D">
        <w:rPr>
          <w:rFonts w:ascii="Times New Roman" w:hAnsi="Times New Roman" w:cs="Times New Roman"/>
          <w:sz w:val="24"/>
          <w:szCs w:val="24"/>
        </w:rPr>
        <w:t xml:space="preserve">lõike 1 </w:t>
      </w:r>
      <w:r w:rsidR="00DF6D18" w:rsidRPr="004B6940">
        <w:rPr>
          <w:rFonts w:ascii="Times New Roman" w:hAnsi="Times New Roman" w:cs="Times New Roman"/>
          <w:sz w:val="24"/>
          <w:szCs w:val="24"/>
        </w:rPr>
        <w:t>punkt 10 muudetakse ja sõnastatakse järgmiselt:</w:t>
      </w:r>
    </w:p>
    <w:bookmarkEnd w:id="116"/>
    <w:p w14:paraId="4BD53A0A" w14:textId="34F7522A" w:rsidR="00DF6D18" w:rsidRPr="00335588" w:rsidRDefault="00C823D8" w:rsidP="004B69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0781B">
        <w:rPr>
          <w:rFonts w:ascii="Times New Roman" w:hAnsi="Times New Roman" w:cs="Times New Roman"/>
          <w:sz w:val="24"/>
          <w:szCs w:val="24"/>
        </w:rPr>
        <w:t>1</w:t>
      </w:r>
      <w:r w:rsidR="00DF6D18" w:rsidRPr="00335588">
        <w:rPr>
          <w:rFonts w:ascii="Times New Roman" w:hAnsi="Times New Roman" w:cs="Times New Roman"/>
          <w:sz w:val="24"/>
          <w:szCs w:val="24"/>
        </w:rPr>
        <w:t xml:space="preserve">0) muu </w:t>
      </w:r>
      <w:r w:rsidR="00F9387D">
        <w:rPr>
          <w:rFonts w:ascii="Times New Roman" w:hAnsi="Times New Roman" w:cs="Times New Roman"/>
          <w:sz w:val="24"/>
          <w:szCs w:val="24"/>
        </w:rPr>
        <w:t xml:space="preserve">selline </w:t>
      </w:r>
      <w:r w:rsidR="00DF6D18" w:rsidRPr="00335588">
        <w:rPr>
          <w:rFonts w:ascii="Times New Roman" w:hAnsi="Times New Roman" w:cs="Times New Roman"/>
          <w:sz w:val="24"/>
          <w:szCs w:val="24"/>
        </w:rPr>
        <w:t xml:space="preserve">isik, keda aruandekohustusega skeem tõenäoliselt mõjutab, </w:t>
      </w:r>
      <w:r w:rsidR="00F9387D">
        <w:rPr>
          <w:rFonts w:ascii="Times New Roman" w:hAnsi="Times New Roman" w:cs="Times New Roman"/>
          <w:sz w:val="24"/>
          <w:szCs w:val="24"/>
        </w:rPr>
        <w:t xml:space="preserve">ning selline </w:t>
      </w:r>
      <w:r w:rsidR="00DF6D18" w:rsidRPr="00335588">
        <w:rPr>
          <w:rFonts w:ascii="Times New Roman" w:hAnsi="Times New Roman" w:cs="Times New Roman"/>
          <w:sz w:val="24"/>
          <w:szCs w:val="24"/>
        </w:rPr>
        <w:t>liikmesriik, millega isik on seotud</w:t>
      </w:r>
      <w:r w:rsidR="00F9387D">
        <w:rPr>
          <w:rFonts w:ascii="Times New Roman" w:hAnsi="Times New Roman" w:cs="Times New Roman"/>
          <w:sz w:val="24"/>
          <w:szCs w:val="24"/>
        </w:rPr>
        <w:t>, ja</w:t>
      </w:r>
      <w:r w:rsidR="008A7F85" w:rsidRPr="00335588">
        <w:rPr>
          <w:rFonts w:ascii="Times New Roman" w:hAnsi="Times New Roman" w:cs="Times New Roman"/>
          <w:sz w:val="24"/>
          <w:szCs w:val="24"/>
        </w:rPr>
        <w:t xml:space="preserve"> tema maksukohustuslasena registreerimise number, kui see on olemas</w:t>
      </w:r>
      <w:r w:rsidR="00DF6D18" w:rsidRPr="00335588">
        <w:rPr>
          <w:rFonts w:ascii="Times New Roman" w:hAnsi="Times New Roman" w:cs="Times New Roman"/>
          <w:sz w:val="24"/>
          <w:szCs w:val="24"/>
        </w:rPr>
        <w:t>;</w:t>
      </w:r>
      <w:r w:rsidR="00485316">
        <w:rPr>
          <w:rFonts w:ascii="Times New Roman" w:hAnsi="Times New Roman" w:cs="Times New Roman"/>
          <w:sz w:val="24"/>
          <w:szCs w:val="24"/>
        </w:rPr>
        <w:t>“;</w:t>
      </w:r>
    </w:p>
    <w:p w14:paraId="011F9625" w14:textId="54DAEB58" w:rsidR="00E502C8" w:rsidRPr="00335588" w:rsidRDefault="00E502C8" w:rsidP="004B6940">
      <w:pPr>
        <w:spacing w:after="0" w:line="240" w:lineRule="auto"/>
        <w:jc w:val="both"/>
        <w:rPr>
          <w:rFonts w:ascii="Times New Roman" w:hAnsi="Times New Roman" w:cs="Times New Roman"/>
          <w:sz w:val="24"/>
          <w:szCs w:val="24"/>
        </w:rPr>
      </w:pPr>
    </w:p>
    <w:p w14:paraId="45187B26" w14:textId="6D446902" w:rsidR="000656B3" w:rsidRPr="004B6940" w:rsidRDefault="00C974FF"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1829B7">
        <w:rPr>
          <w:rFonts w:ascii="Times New Roman" w:hAnsi="Times New Roman" w:cs="Times New Roman"/>
          <w:b/>
          <w:bCs/>
          <w:sz w:val="24"/>
          <w:szCs w:val="24"/>
        </w:rPr>
        <w:t>7</w:t>
      </w:r>
      <w:r w:rsidR="000656B3" w:rsidRPr="004B6940">
        <w:rPr>
          <w:rFonts w:ascii="Times New Roman" w:hAnsi="Times New Roman" w:cs="Times New Roman"/>
          <w:b/>
          <w:bCs/>
          <w:sz w:val="24"/>
          <w:szCs w:val="24"/>
        </w:rPr>
        <w:t>)</w:t>
      </w:r>
      <w:r w:rsidR="000656B3" w:rsidRPr="004B6940">
        <w:rPr>
          <w:rFonts w:ascii="Times New Roman" w:hAnsi="Times New Roman" w:cs="Times New Roman"/>
          <w:sz w:val="24"/>
          <w:szCs w:val="24"/>
        </w:rPr>
        <w:t xml:space="preserve"> paragrahvi 20</w:t>
      </w:r>
      <w:r w:rsidR="000656B3" w:rsidRPr="004B6940">
        <w:rPr>
          <w:rFonts w:ascii="Times New Roman" w:hAnsi="Times New Roman" w:cs="Times New Roman"/>
          <w:sz w:val="24"/>
          <w:szCs w:val="24"/>
          <w:vertAlign w:val="superscript"/>
        </w:rPr>
        <w:t>13</w:t>
      </w:r>
      <w:r w:rsidR="000656B3" w:rsidRPr="004B6940">
        <w:rPr>
          <w:rFonts w:ascii="Times New Roman" w:hAnsi="Times New Roman" w:cs="Times New Roman"/>
          <w:sz w:val="24"/>
          <w:szCs w:val="24"/>
        </w:rPr>
        <w:t xml:space="preserve"> täiendatakse lõikega 1</w:t>
      </w:r>
      <w:r w:rsidR="000656B3" w:rsidRPr="004B6940">
        <w:rPr>
          <w:rFonts w:ascii="Times New Roman" w:hAnsi="Times New Roman" w:cs="Times New Roman"/>
          <w:sz w:val="24"/>
          <w:szCs w:val="24"/>
          <w:vertAlign w:val="superscript"/>
        </w:rPr>
        <w:t>1</w:t>
      </w:r>
      <w:r w:rsidR="000656B3" w:rsidRPr="004B6940">
        <w:rPr>
          <w:rFonts w:ascii="Times New Roman" w:hAnsi="Times New Roman" w:cs="Times New Roman"/>
          <w:sz w:val="24"/>
          <w:szCs w:val="24"/>
        </w:rPr>
        <w:t xml:space="preserve"> järgmises sõnastuses</w:t>
      </w:r>
    </w:p>
    <w:p w14:paraId="4BFA7449" w14:textId="79F1F301" w:rsidR="000656B3" w:rsidRPr="004B6940" w:rsidRDefault="000656B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„(1</w:t>
      </w:r>
      <w:r w:rsidRPr="004B6940">
        <w:rPr>
          <w:rFonts w:ascii="Times New Roman" w:hAnsi="Times New Roman" w:cs="Times New Roman"/>
          <w:sz w:val="24"/>
          <w:szCs w:val="24"/>
          <w:vertAlign w:val="superscript"/>
        </w:rPr>
        <w:t>1</w:t>
      </w:r>
      <w:r w:rsidRPr="004B6940">
        <w:rPr>
          <w:rFonts w:ascii="Times New Roman" w:hAnsi="Times New Roman" w:cs="Times New Roman"/>
          <w:sz w:val="24"/>
          <w:szCs w:val="24"/>
        </w:rPr>
        <w:t xml:space="preserve">) </w:t>
      </w:r>
      <w:r w:rsidR="00D556B6" w:rsidRPr="004B6940">
        <w:rPr>
          <w:rFonts w:ascii="Times New Roman" w:hAnsi="Times New Roman" w:cs="Times New Roman"/>
          <w:sz w:val="24"/>
          <w:szCs w:val="24"/>
        </w:rPr>
        <w:t>Käesoleva seaduse § 20</w:t>
      </w:r>
      <w:r w:rsidR="00D556B6" w:rsidRPr="004B6940">
        <w:rPr>
          <w:rFonts w:ascii="Times New Roman" w:hAnsi="Times New Roman" w:cs="Times New Roman"/>
          <w:sz w:val="24"/>
          <w:szCs w:val="24"/>
          <w:vertAlign w:val="superscript"/>
        </w:rPr>
        <w:t>14</w:t>
      </w:r>
      <w:r w:rsidR="00D556B6" w:rsidRPr="004B6940">
        <w:rPr>
          <w:rFonts w:ascii="Times New Roman" w:hAnsi="Times New Roman" w:cs="Times New Roman"/>
          <w:sz w:val="24"/>
          <w:szCs w:val="24"/>
        </w:rPr>
        <w:t xml:space="preserve"> </w:t>
      </w:r>
      <w:r w:rsidR="008316E0" w:rsidRPr="004B6940">
        <w:rPr>
          <w:rFonts w:ascii="Times New Roman" w:hAnsi="Times New Roman" w:cs="Times New Roman"/>
          <w:sz w:val="24"/>
          <w:szCs w:val="24"/>
        </w:rPr>
        <w:t xml:space="preserve">lõike 2 </w:t>
      </w:r>
      <w:r w:rsidR="0042459C" w:rsidRPr="004B6940">
        <w:rPr>
          <w:rFonts w:ascii="Times New Roman" w:hAnsi="Times New Roman" w:cs="Times New Roman"/>
          <w:sz w:val="24"/>
          <w:szCs w:val="24"/>
        </w:rPr>
        <w:t xml:space="preserve">teises lauses </w:t>
      </w:r>
      <w:r w:rsidR="008316E0" w:rsidRPr="004B6940">
        <w:rPr>
          <w:rFonts w:ascii="Times New Roman" w:hAnsi="Times New Roman" w:cs="Times New Roman"/>
          <w:sz w:val="24"/>
          <w:szCs w:val="24"/>
        </w:rPr>
        <w:t>nimetatud teabeandja kohta teavet ei esitata.“;</w:t>
      </w:r>
    </w:p>
    <w:p w14:paraId="24748EC3" w14:textId="77777777" w:rsidR="009E0E65" w:rsidRPr="004B6940" w:rsidRDefault="009E0E65" w:rsidP="004B6940">
      <w:pPr>
        <w:spacing w:after="0" w:line="240" w:lineRule="auto"/>
        <w:jc w:val="both"/>
        <w:rPr>
          <w:rFonts w:ascii="Times New Roman" w:hAnsi="Times New Roman" w:cs="Times New Roman"/>
          <w:sz w:val="24"/>
          <w:szCs w:val="24"/>
        </w:rPr>
      </w:pPr>
    </w:p>
    <w:p w14:paraId="609FE052" w14:textId="0F17D660" w:rsidR="00E15BC2" w:rsidRPr="004B6940" w:rsidRDefault="00414FE4"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1829B7">
        <w:rPr>
          <w:rFonts w:ascii="Times New Roman" w:hAnsi="Times New Roman" w:cs="Times New Roman"/>
          <w:b/>
          <w:bCs/>
          <w:sz w:val="24"/>
          <w:szCs w:val="24"/>
        </w:rPr>
        <w:t>8</w:t>
      </w:r>
      <w:r w:rsidR="00E15BC2" w:rsidRPr="004B6940">
        <w:rPr>
          <w:rFonts w:ascii="Times New Roman" w:hAnsi="Times New Roman" w:cs="Times New Roman"/>
          <w:b/>
          <w:bCs/>
          <w:sz w:val="24"/>
          <w:szCs w:val="24"/>
        </w:rPr>
        <w:t>)</w:t>
      </w:r>
      <w:r w:rsidR="00E15BC2" w:rsidRPr="004B6940">
        <w:rPr>
          <w:rFonts w:ascii="Times New Roman" w:hAnsi="Times New Roman" w:cs="Times New Roman"/>
          <w:sz w:val="24"/>
          <w:szCs w:val="24"/>
        </w:rPr>
        <w:t xml:space="preserve"> paragrahv</w:t>
      </w:r>
      <w:r w:rsidR="00C823D8">
        <w:rPr>
          <w:rFonts w:ascii="Times New Roman" w:hAnsi="Times New Roman" w:cs="Times New Roman"/>
          <w:sz w:val="24"/>
          <w:szCs w:val="24"/>
        </w:rPr>
        <w:t>i</w:t>
      </w:r>
      <w:r w:rsidR="00E15BC2" w:rsidRPr="004B6940">
        <w:rPr>
          <w:rFonts w:ascii="Times New Roman" w:hAnsi="Times New Roman" w:cs="Times New Roman"/>
          <w:sz w:val="24"/>
          <w:szCs w:val="24"/>
        </w:rPr>
        <w:t xml:space="preserve"> 20</w:t>
      </w:r>
      <w:r w:rsidR="00E15BC2" w:rsidRPr="004B6940">
        <w:rPr>
          <w:rFonts w:ascii="Times New Roman" w:hAnsi="Times New Roman" w:cs="Times New Roman"/>
          <w:sz w:val="24"/>
          <w:szCs w:val="24"/>
          <w:vertAlign w:val="superscript"/>
        </w:rPr>
        <w:t>14</w:t>
      </w:r>
      <w:r w:rsidR="00E15BC2" w:rsidRPr="004B6940">
        <w:rPr>
          <w:rFonts w:ascii="Times New Roman" w:hAnsi="Times New Roman" w:cs="Times New Roman"/>
          <w:sz w:val="24"/>
          <w:szCs w:val="24"/>
        </w:rPr>
        <w:t xml:space="preserve"> </w:t>
      </w:r>
      <w:r w:rsidR="00945AF5" w:rsidRPr="004B6940">
        <w:rPr>
          <w:rFonts w:ascii="Times New Roman" w:hAnsi="Times New Roman" w:cs="Times New Roman"/>
          <w:sz w:val="24"/>
          <w:szCs w:val="24"/>
        </w:rPr>
        <w:t>lõige</w:t>
      </w:r>
      <w:r w:rsidR="003028DC" w:rsidRPr="004B6940">
        <w:rPr>
          <w:rFonts w:ascii="Times New Roman" w:hAnsi="Times New Roman" w:cs="Times New Roman"/>
          <w:sz w:val="24"/>
          <w:szCs w:val="24"/>
        </w:rPr>
        <w:t>t</w:t>
      </w:r>
      <w:r w:rsidR="00945AF5" w:rsidRPr="004B6940">
        <w:rPr>
          <w:rFonts w:ascii="Times New Roman" w:hAnsi="Times New Roman" w:cs="Times New Roman"/>
          <w:sz w:val="24"/>
          <w:szCs w:val="24"/>
        </w:rPr>
        <w:t xml:space="preserve"> 2 </w:t>
      </w:r>
      <w:r w:rsidR="003028DC" w:rsidRPr="004B6940">
        <w:rPr>
          <w:rFonts w:ascii="Times New Roman" w:hAnsi="Times New Roman" w:cs="Times New Roman"/>
          <w:sz w:val="24"/>
          <w:szCs w:val="24"/>
        </w:rPr>
        <w:t xml:space="preserve">täiendatakse </w:t>
      </w:r>
      <w:r w:rsidR="00657B77" w:rsidRPr="004B6940">
        <w:rPr>
          <w:rFonts w:ascii="Times New Roman" w:hAnsi="Times New Roman" w:cs="Times New Roman"/>
          <w:sz w:val="24"/>
          <w:szCs w:val="24"/>
        </w:rPr>
        <w:t>teise lausega järgmises sõnastuses</w:t>
      </w:r>
      <w:r w:rsidR="00945AF5" w:rsidRPr="004B6940">
        <w:rPr>
          <w:rFonts w:ascii="Times New Roman" w:hAnsi="Times New Roman" w:cs="Times New Roman"/>
          <w:sz w:val="24"/>
          <w:szCs w:val="24"/>
        </w:rPr>
        <w:t>:</w:t>
      </w:r>
    </w:p>
    <w:p w14:paraId="38591B61" w14:textId="69B99876" w:rsidR="00E15BC2" w:rsidRPr="004B6940" w:rsidRDefault="00EE4461" w:rsidP="004B6940">
      <w:pPr>
        <w:spacing w:after="0" w:line="240" w:lineRule="auto"/>
        <w:jc w:val="both"/>
        <w:rPr>
          <w:rFonts w:ascii="Times New Roman" w:hAnsi="Times New Roman" w:cs="Times New Roman"/>
          <w:sz w:val="24"/>
          <w:szCs w:val="24"/>
        </w:rPr>
      </w:pPr>
      <w:bookmarkStart w:id="117" w:name="para20b14lg2"/>
      <w:r w:rsidRPr="004B6940">
        <w:rPr>
          <w:rFonts w:ascii="Times New Roman" w:hAnsi="Times New Roman" w:cs="Times New Roman"/>
          <w:sz w:val="24"/>
          <w:szCs w:val="24"/>
        </w:rPr>
        <w:t>„</w:t>
      </w:r>
      <w:r w:rsidR="005E03A6" w:rsidRPr="004B6940">
        <w:rPr>
          <w:rFonts w:ascii="Times New Roman" w:hAnsi="Times New Roman" w:cs="Times New Roman"/>
          <w:sz w:val="24"/>
          <w:szCs w:val="24"/>
        </w:rPr>
        <w:t>Kui teabeandja kutsesaladuse hoidmise kohustus tuleneb advokatuuriseaduse §</w:t>
      </w:r>
      <w:r w:rsidR="00300903" w:rsidRPr="004B6940">
        <w:rPr>
          <w:rFonts w:ascii="Times New Roman" w:hAnsi="Times New Roman" w:cs="Times New Roman"/>
          <w:sz w:val="24"/>
          <w:szCs w:val="24"/>
        </w:rPr>
        <w:t xml:space="preserve">-st 45, teavitab </w:t>
      </w:r>
      <w:r w:rsidR="0088434A" w:rsidRPr="004B6940">
        <w:rPr>
          <w:rFonts w:ascii="Times New Roman" w:hAnsi="Times New Roman" w:cs="Times New Roman"/>
          <w:sz w:val="24"/>
          <w:szCs w:val="24"/>
        </w:rPr>
        <w:t>ta</w:t>
      </w:r>
      <w:r w:rsidR="00300903" w:rsidRPr="004B6940">
        <w:rPr>
          <w:rFonts w:ascii="Times New Roman" w:hAnsi="Times New Roman" w:cs="Times New Roman"/>
          <w:sz w:val="24"/>
          <w:szCs w:val="24"/>
        </w:rPr>
        <w:t xml:space="preserve"> kohustuste täitmata jätmisest üksnes oma klien</w:t>
      </w:r>
      <w:r w:rsidR="00823436" w:rsidRPr="004B6940">
        <w:rPr>
          <w:rFonts w:ascii="Times New Roman" w:hAnsi="Times New Roman" w:cs="Times New Roman"/>
          <w:sz w:val="24"/>
          <w:szCs w:val="24"/>
        </w:rPr>
        <w:t xml:space="preserve">diks olevat teist asjaomast teabeandjat või </w:t>
      </w:r>
      <w:r w:rsidR="00FD6B97" w:rsidRPr="004B6940">
        <w:rPr>
          <w:rFonts w:ascii="Times New Roman" w:hAnsi="Times New Roman" w:cs="Times New Roman"/>
          <w:sz w:val="24"/>
          <w:szCs w:val="24"/>
        </w:rPr>
        <w:t>sellise teabeandja puudumise</w:t>
      </w:r>
      <w:r w:rsidR="001829B7">
        <w:rPr>
          <w:rFonts w:ascii="Times New Roman" w:hAnsi="Times New Roman" w:cs="Times New Roman"/>
          <w:sz w:val="24"/>
          <w:szCs w:val="24"/>
        </w:rPr>
        <w:t xml:space="preserve"> korra</w:t>
      </w:r>
      <w:r w:rsidR="00FD6B97" w:rsidRPr="004B6940">
        <w:rPr>
          <w:rFonts w:ascii="Times New Roman" w:hAnsi="Times New Roman" w:cs="Times New Roman"/>
          <w:sz w:val="24"/>
          <w:szCs w:val="24"/>
        </w:rPr>
        <w:t>l asjaomast maksukohustuslast</w:t>
      </w:r>
      <w:r w:rsidR="000602BF" w:rsidRPr="004B6940">
        <w:rPr>
          <w:rFonts w:ascii="Times New Roman" w:hAnsi="Times New Roman" w:cs="Times New Roman"/>
          <w:sz w:val="24"/>
          <w:szCs w:val="24"/>
        </w:rPr>
        <w:t>.</w:t>
      </w:r>
      <w:r w:rsidRPr="004B6940">
        <w:rPr>
          <w:rFonts w:ascii="Times New Roman" w:hAnsi="Times New Roman" w:cs="Times New Roman"/>
          <w:sz w:val="24"/>
          <w:szCs w:val="24"/>
        </w:rPr>
        <w:t>“;</w:t>
      </w:r>
      <w:bookmarkEnd w:id="117"/>
    </w:p>
    <w:p w14:paraId="53BE1A00" w14:textId="77777777" w:rsidR="009E0E65" w:rsidRDefault="009E0E65" w:rsidP="004B6940">
      <w:pPr>
        <w:spacing w:after="0" w:line="240" w:lineRule="auto"/>
        <w:jc w:val="both"/>
        <w:rPr>
          <w:rFonts w:ascii="Times New Roman" w:hAnsi="Times New Roman" w:cs="Times New Roman"/>
          <w:sz w:val="24"/>
          <w:szCs w:val="24"/>
        </w:rPr>
      </w:pPr>
    </w:p>
    <w:p w14:paraId="20D0AD6B" w14:textId="39490C14" w:rsidR="00F243C1" w:rsidRPr="004B6940" w:rsidRDefault="00F243C1" w:rsidP="00F243C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w:t>
      </w:r>
      <w:r w:rsidRPr="004B6940">
        <w:rPr>
          <w:rFonts w:ascii="Times New Roman" w:hAnsi="Times New Roman" w:cs="Times New Roman"/>
          <w:b/>
          <w:bCs/>
          <w:sz w:val="24"/>
          <w:szCs w:val="24"/>
        </w:rPr>
        <w:t>)</w:t>
      </w:r>
      <w:r w:rsidRPr="004B6940">
        <w:rPr>
          <w:rFonts w:ascii="Times New Roman" w:hAnsi="Times New Roman" w:cs="Times New Roman"/>
          <w:sz w:val="24"/>
          <w:szCs w:val="24"/>
        </w:rPr>
        <w:t xml:space="preserve"> paragrahvi 23</w:t>
      </w:r>
      <w:r w:rsidRPr="004B6940">
        <w:rPr>
          <w:rFonts w:ascii="Times New Roman" w:hAnsi="Times New Roman" w:cs="Times New Roman"/>
          <w:sz w:val="24"/>
          <w:szCs w:val="24"/>
          <w:vertAlign w:val="superscript"/>
        </w:rPr>
        <w:t>1</w:t>
      </w:r>
      <w:r w:rsidRPr="004B6940">
        <w:rPr>
          <w:rFonts w:ascii="Times New Roman" w:hAnsi="Times New Roman" w:cs="Times New Roman"/>
          <w:sz w:val="24"/>
          <w:szCs w:val="24"/>
        </w:rPr>
        <w:t> täiendatakse lõikega 7 järgmises sõnastuses:</w:t>
      </w:r>
    </w:p>
    <w:p w14:paraId="168A914D" w14:textId="15073C96" w:rsidR="00F243C1" w:rsidRDefault="00F243C1" w:rsidP="004B69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4B6940">
        <w:rPr>
          <w:rFonts w:ascii="Times New Roman" w:hAnsi="Times New Roman" w:cs="Times New Roman"/>
          <w:sz w:val="24"/>
          <w:szCs w:val="24"/>
        </w:rPr>
        <w:t>Nõukogu direktiiv</w:t>
      </w:r>
      <w:r>
        <w:rPr>
          <w:rFonts w:ascii="Times New Roman" w:hAnsi="Times New Roman" w:cs="Times New Roman"/>
          <w:sz w:val="24"/>
          <w:szCs w:val="24"/>
        </w:rPr>
        <w:t>ist</w:t>
      </w:r>
      <w:r w:rsidRPr="004B6940">
        <w:rPr>
          <w:rFonts w:ascii="Times New Roman" w:hAnsi="Times New Roman" w:cs="Times New Roman"/>
          <w:sz w:val="24"/>
          <w:szCs w:val="24"/>
        </w:rPr>
        <w:t xml:space="preserve"> (EL) 2023/2226, millega muudetakse direktiivi 2011/16/EL maksustamisalase halduskoostöö kohta (ELT L, 2023/2226, 24.10.2023)</w:t>
      </w:r>
      <w:r w:rsidR="00042803">
        <w:rPr>
          <w:rFonts w:ascii="Times New Roman" w:hAnsi="Times New Roman" w:cs="Times New Roman"/>
          <w:sz w:val="24"/>
          <w:szCs w:val="24"/>
        </w:rPr>
        <w:t>,</w:t>
      </w:r>
      <w:r>
        <w:rPr>
          <w:rFonts w:ascii="Times New Roman" w:hAnsi="Times New Roman" w:cs="Times New Roman"/>
          <w:sz w:val="24"/>
          <w:szCs w:val="24"/>
        </w:rPr>
        <w:t xml:space="preserve"> tulenevaid muudatusi kohaldatakse käesoleva seaduse 1</w:t>
      </w:r>
      <w:r w:rsidRPr="00FA11B0">
        <w:rPr>
          <w:rFonts w:ascii="Times New Roman" w:hAnsi="Times New Roman" w:cs="Times New Roman"/>
          <w:sz w:val="24"/>
          <w:szCs w:val="24"/>
          <w:vertAlign w:val="superscript"/>
        </w:rPr>
        <w:t>1</w:t>
      </w:r>
      <w:r w:rsidR="00042803">
        <w:rPr>
          <w:rFonts w:ascii="Times New Roman" w:hAnsi="Times New Roman" w:cs="Times New Roman"/>
          <w:sz w:val="24"/>
          <w:szCs w:val="24"/>
        </w:rPr>
        <w:t>.</w:t>
      </w:r>
      <w:r>
        <w:rPr>
          <w:rFonts w:ascii="Times New Roman" w:hAnsi="Times New Roman" w:cs="Times New Roman"/>
          <w:sz w:val="24"/>
          <w:szCs w:val="24"/>
        </w:rPr>
        <w:t xml:space="preserve"> peatüki rakendamise korral alates 2026. aasta 1.</w:t>
      </w:r>
      <w:r w:rsidR="00C823D8">
        <w:rPr>
          <w:rFonts w:ascii="Times New Roman" w:hAnsi="Times New Roman" w:cs="Times New Roman"/>
          <w:sz w:val="24"/>
          <w:szCs w:val="24"/>
        </w:rPr>
        <w:t> </w:t>
      </w:r>
      <w:r>
        <w:rPr>
          <w:rFonts w:ascii="Times New Roman" w:hAnsi="Times New Roman" w:cs="Times New Roman"/>
          <w:sz w:val="24"/>
          <w:szCs w:val="24"/>
        </w:rPr>
        <w:t>jaanuarist.“;</w:t>
      </w:r>
    </w:p>
    <w:p w14:paraId="3A4915A8" w14:textId="77777777" w:rsidR="00F243C1" w:rsidRPr="004B6940" w:rsidRDefault="00F243C1" w:rsidP="004B6940">
      <w:pPr>
        <w:spacing w:after="0" w:line="240" w:lineRule="auto"/>
        <w:jc w:val="both"/>
        <w:rPr>
          <w:rFonts w:ascii="Times New Roman" w:hAnsi="Times New Roman" w:cs="Times New Roman"/>
          <w:sz w:val="24"/>
          <w:szCs w:val="24"/>
        </w:rPr>
      </w:pPr>
    </w:p>
    <w:p w14:paraId="3F4E2E47" w14:textId="1A2544D6" w:rsidR="000D5323" w:rsidRPr="004B6940" w:rsidRDefault="00F243C1"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w:t>
      </w:r>
      <w:r w:rsidR="00FE5A0D" w:rsidRPr="004B6940">
        <w:rPr>
          <w:rFonts w:ascii="Times New Roman" w:hAnsi="Times New Roman" w:cs="Times New Roman"/>
          <w:b/>
          <w:bCs/>
          <w:sz w:val="24"/>
          <w:szCs w:val="24"/>
        </w:rPr>
        <w:t>)</w:t>
      </w:r>
      <w:r w:rsidR="00FE5A0D" w:rsidRPr="004B6940">
        <w:rPr>
          <w:rFonts w:ascii="Times New Roman" w:hAnsi="Times New Roman" w:cs="Times New Roman"/>
          <w:sz w:val="24"/>
          <w:szCs w:val="24"/>
        </w:rPr>
        <w:t xml:space="preserve"> paragrahvi 23</w:t>
      </w:r>
      <w:r w:rsidR="00FE5A0D" w:rsidRPr="004B6940">
        <w:rPr>
          <w:rFonts w:ascii="Times New Roman" w:hAnsi="Times New Roman" w:cs="Times New Roman"/>
          <w:sz w:val="24"/>
          <w:szCs w:val="24"/>
          <w:vertAlign w:val="superscript"/>
        </w:rPr>
        <w:t>3</w:t>
      </w:r>
      <w:r w:rsidR="00FE5A0D" w:rsidRPr="004B6940">
        <w:rPr>
          <w:rFonts w:ascii="Times New Roman" w:hAnsi="Times New Roman" w:cs="Times New Roman"/>
          <w:sz w:val="24"/>
          <w:szCs w:val="24"/>
        </w:rPr>
        <w:t xml:space="preserve"> täiendatakse lõikega 4 järgmises sõnastuses:</w:t>
      </w:r>
    </w:p>
    <w:p w14:paraId="21312E03" w14:textId="4242E9F6" w:rsidR="00CB4BC8" w:rsidRPr="004B6940" w:rsidRDefault="007B2D2E"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„(4) Käesoleva seaduse § 20</w:t>
      </w:r>
      <w:r w:rsidRPr="004B6940">
        <w:rPr>
          <w:rFonts w:ascii="Times New Roman" w:hAnsi="Times New Roman" w:cs="Times New Roman"/>
          <w:sz w:val="24"/>
          <w:szCs w:val="24"/>
          <w:vertAlign w:val="superscript"/>
        </w:rPr>
        <w:t>1</w:t>
      </w:r>
      <w:r w:rsidRPr="004B6940">
        <w:rPr>
          <w:rFonts w:ascii="Times New Roman" w:hAnsi="Times New Roman" w:cs="Times New Roman"/>
          <w:sz w:val="24"/>
          <w:szCs w:val="24"/>
        </w:rPr>
        <w:t xml:space="preserve"> lõikeid 4 ja 5 kohaldatakse</w:t>
      </w:r>
      <w:r w:rsidR="002C7557">
        <w:rPr>
          <w:rFonts w:ascii="Times New Roman" w:hAnsi="Times New Roman" w:cs="Times New Roman"/>
          <w:sz w:val="24"/>
          <w:szCs w:val="24"/>
        </w:rPr>
        <w:t xml:space="preserve"> sellise</w:t>
      </w:r>
      <w:r w:rsidRPr="004B6940">
        <w:rPr>
          <w:rFonts w:ascii="Times New Roman" w:hAnsi="Times New Roman" w:cs="Times New Roman"/>
          <w:sz w:val="24"/>
          <w:szCs w:val="24"/>
        </w:rPr>
        <w:t xml:space="preserve"> eelotsus</w:t>
      </w:r>
      <w:r w:rsidR="00D76CC1" w:rsidRPr="004B6940">
        <w:rPr>
          <w:rFonts w:ascii="Times New Roman" w:hAnsi="Times New Roman" w:cs="Times New Roman"/>
          <w:sz w:val="24"/>
          <w:szCs w:val="24"/>
        </w:rPr>
        <w:t>e</w:t>
      </w:r>
      <w:r w:rsidRPr="004B6940">
        <w:rPr>
          <w:rFonts w:ascii="Times New Roman" w:hAnsi="Times New Roman" w:cs="Times New Roman"/>
          <w:sz w:val="24"/>
          <w:szCs w:val="24"/>
        </w:rPr>
        <w:t xml:space="preserve"> </w:t>
      </w:r>
      <w:r w:rsidR="00E25EEB" w:rsidRPr="004B6940">
        <w:rPr>
          <w:rFonts w:ascii="Times New Roman" w:hAnsi="Times New Roman" w:cs="Times New Roman"/>
          <w:sz w:val="24"/>
          <w:szCs w:val="24"/>
        </w:rPr>
        <w:t>kohta</w:t>
      </w:r>
      <w:r w:rsidR="00D76CC1" w:rsidRPr="004B6940">
        <w:rPr>
          <w:rFonts w:ascii="Times New Roman" w:hAnsi="Times New Roman" w:cs="Times New Roman"/>
          <w:sz w:val="24"/>
          <w:szCs w:val="24"/>
        </w:rPr>
        <w:t>, mis on</w:t>
      </w:r>
      <w:r w:rsidR="00E25EEB" w:rsidRPr="004B6940">
        <w:rPr>
          <w:rFonts w:ascii="Times New Roman" w:hAnsi="Times New Roman" w:cs="Times New Roman"/>
          <w:sz w:val="24"/>
          <w:szCs w:val="24"/>
        </w:rPr>
        <w:t xml:space="preserve"> tehtud või mi</w:t>
      </w:r>
      <w:r w:rsidR="00666C22" w:rsidRPr="004B6940">
        <w:rPr>
          <w:rFonts w:ascii="Times New Roman" w:hAnsi="Times New Roman" w:cs="Times New Roman"/>
          <w:sz w:val="24"/>
          <w:szCs w:val="24"/>
        </w:rPr>
        <w:t>d</w:t>
      </w:r>
      <w:r w:rsidR="00E25EEB" w:rsidRPr="004B6940">
        <w:rPr>
          <w:rFonts w:ascii="Times New Roman" w:hAnsi="Times New Roman" w:cs="Times New Roman"/>
          <w:sz w:val="24"/>
          <w:szCs w:val="24"/>
        </w:rPr>
        <w:t>a on muudetud või uuendatud pärast 2</w:t>
      </w:r>
      <w:r w:rsidR="00666C22" w:rsidRPr="004B6940">
        <w:rPr>
          <w:rFonts w:ascii="Times New Roman" w:hAnsi="Times New Roman" w:cs="Times New Roman"/>
          <w:sz w:val="24"/>
          <w:szCs w:val="24"/>
        </w:rPr>
        <w:t>026. aasta 1. jaanuari.“;</w:t>
      </w:r>
    </w:p>
    <w:p w14:paraId="4AB91F31" w14:textId="77777777" w:rsidR="004B6940" w:rsidRPr="004B6940" w:rsidRDefault="004B6940" w:rsidP="004B6940">
      <w:pPr>
        <w:spacing w:after="0" w:line="240" w:lineRule="auto"/>
        <w:jc w:val="both"/>
        <w:rPr>
          <w:rFonts w:ascii="Times New Roman" w:hAnsi="Times New Roman" w:cs="Times New Roman"/>
          <w:sz w:val="24"/>
          <w:szCs w:val="24"/>
        </w:rPr>
      </w:pPr>
    </w:p>
    <w:p w14:paraId="09D30D97" w14:textId="39CEB873" w:rsidR="008016C0" w:rsidRPr="004B6940" w:rsidRDefault="00414FE4"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0450C9">
        <w:rPr>
          <w:rFonts w:ascii="Times New Roman" w:hAnsi="Times New Roman" w:cs="Times New Roman"/>
          <w:b/>
          <w:bCs/>
          <w:sz w:val="24"/>
          <w:szCs w:val="24"/>
        </w:rPr>
        <w:t>1</w:t>
      </w:r>
      <w:r w:rsidR="008016C0" w:rsidRPr="004B6940">
        <w:rPr>
          <w:rFonts w:ascii="Times New Roman" w:hAnsi="Times New Roman" w:cs="Times New Roman"/>
          <w:b/>
          <w:bCs/>
          <w:sz w:val="24"/>
          <w:szCs w:val="24"/>
        </w:rPr>
        <w:t>)</w:t>
      </w:r>
      <w:r w:rsidR="008016C0" w:rsidRPr="004B6940">
        <w:rPr>
          <w:rFonts w:ascii="Times New Roman" w:hAnsi="Times New Roman" w:cs="Times New Roman"/>
          <w:sz w:val="24"/>
          <w:szCs w:val="24"/>
        </w:rPr>
        <w:t xml:space="preserve"> </w:t>
      </w:r>
      <w:r w:rsidR="005043FD" w:rsidRPr="004B6940">
        <w:rPr>
          <w:rFonts w:ascii="Times New Roman" w:hAnsi="Times New Roman" w:cs="Times New Roman"/>
          <w:sz w:val="24"/>
          <w:szCs w:val="24"/>
        </w:rPr>
        <w:t xml:space="preserve">seadust täiendatakse </w:t>
      </w:r>
      <w:r w:rsidR="000450C9">
        <w:rPr>
          <w:rFonts w:ascii="Times New Roman" w:hAnsi="Times New Roman" w:cs="Times New Roman"/>
          <w:sz w:val="24"/>
          <w:szCs w:val="24"/>
        </w:rPr>
        <w:t>§-ga</w:t>
      </w:r>
      <w:r w:rsidR="008016C0" w:rsidRPr="004B6940">
        <w:rPr>
          <w:rFonts w:ascii="Times New Roman" w:hAnsi="Times New Roman" w:cs="Times New Roman"/>
          <w:sz w:val="24"/>
          <w:szCs w:val="24"/>
        </w:rPr>
        <w:t xml:space="preserve"> 23</w:t>
      </w:r>
      <w:r w:rsidR="005043FD" w:rsidRPr="004B6940">
        <w:rPr>
          <w:rFonts w:ascii="Times New Roman" w:hAnsi="Times New Roman" w:cs="Times New Roman"/>
          <w:sz w:val="24"/>
          <w:szCs w:val="24"/>
          <w:vertAlign w:val="superscript"/>
        </w:rPr>
        <w:t>7</w:t>
      </w:r>
      <w:r w:rsidR="008016C0" w:rsidRPr="004B6940">
        <w:rPr>
          <w:rFonts w:ascii="Times New Roman" w:hAnsi="Times New Roman" w:cs="Times New Roman"/>
          <w:sz w:val="24"/>
          <w:szCs w:val="24"/>
        </w:rPr>
        <w:t xml:space="preserve"> järgmises sõnastuses:</w:t>
      </w:r>
    </w:p>
    <w:p w14:paraId="52C911AF" w14:textId="33990C1E" w:rsidR="00BA583B" w:rsidRPr="004B6940" w:rsidRDefault="00BA583B" w:rsidP="004B6940">
      <w:pPr>
        <w:spacing w:after="0" w:line="240" w:lineRule="auto"/>
        <w:rPr>
          <w:rFonts w:ascii="Times New Roman" w:hAnsi="Times New Roman" w:cs="Times New Roman"/>
          <w:b/>
          <w:bCs/>
          <w:sz w:val="24"/>
          <w:szCs w:val="24"/>
        </w:rPr>
      </w:pPr>
      <w:r w:rsidRPr="00C823D8">
        <w:rPr>
          <w:rFonts w:ascii="Times New Roman" w:hAnsi="Times New Roman" w:cs="Times New Roman"/>
          <w:sz w:val="24"/>
          <w:szCs w:val="24"/>
        </w:rPr>
        <w:t>„</w:t>
      </w:r>
      <w:r w:rsidRPr="004B6940">
        <w:rPr>
          <w:rFonts w:ascii="Times New Roman" w:hAnsi="Times New Roman" w:cs="Times New Roman"/>
          <w:b/>
          <w:bCs/>
          <w:sz w:val="24"/>
          <w:szCs w:val="24"/>
        </w:rPr>
        <w:t>§ 23</w:t>
      </w:r>
      <w:r w:rsidRPr="004B6940">
        <w:rPr>
          <w:rFonts w:ascii="Times New Roman" w:hAnsi="Times New Roman" w:cs="Times New Roman"/>
          <w:b/>
          <w:bCs/>
          <w:sz w:val="24"/>
          <w:szCs w:val="24"/>
          <w:vertAlign w:val="superscript"/>
        </w:rPr>
        <w:t>7</w:t>
      </w:r>
      <w:r w:rsidRPr="004B6940">
        <w:rPr>
          <w:rFonts w:ascii="Times New Roman" w:hAnsi="Times New Roman" w:cs="Times New Roman"/>
          <w:b/>
          <w:bCs/>
          <w:sz w:val="24"/>
          <w:szCs w:val="24"/>
        </w:rPr>
        <w:t>. Käesoleva seaduse 1</w:t>
      </w:r>
      <w:r w:rsidRPr="004B6940">
        <w:rPr>
          <w:rFonts w:ascii="Times New Roman" w:hAnsi="Times New Roman" w:cs="Times New Roman"/>
          <w:b/>
          <w:bCs/>
          <w:sz w:val="24"/>
          <w:szCs w:val="24"/>
          <w:vertAlign w:val="superscript"/>
        </w:rPr>
        <w:t>2</w:t>
      </w:r>
      <w:r w:rsidRPr="004B6940">
        <w:rPr>
          <w:rFonts w:ascii="Times New Roman" w:hAnsi="Times New Roman" w:cs="Times New Roman"/>
          <w:b/>
          <w:bCs/>
          <w:sz w:val="24"/>
          <w:szCs w:val="24"/>
        </w:rPr>
        <w:t>. peatüki rakendamine</w:t>
      </w:r>
    </w:p>
    <w:p w14:paraId="4F648EC7" w14:textId="77777777" w:rsidR="005043FD" w:rsidRPr="004B6940" w:rsidRDefault="005043FD" w:rsidP="004B6940">
      <w:pPr>
        <w:spacing w:after="0" w:line="240" w:lineRule="auto"/>
        <w:rPr>
          <w:rFonts w:ascii="Times New Roman" w:hAnsi="Times New Roman" w:cs="Times New Roman"/>
          <w:sz w:val="24"/>
          <w:szCs w:val="24"/>
        </w:rPr>
      </w:pPr>
    </w:p>
    <w:p w14:paraId="190F092D" w14:textId="5DEACD14" w:rsidR="00C02FA5" w:rsidRPr="004B6940" w:rsidRDefault="00CE6F0D"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(1) </w:t>
      </w:r>
      <w:r w:rsidR="00C02FA5" w:rsidRPr="004B6940">
        <w:rPr>
          <w:rFonts w:ascii="Times New Roman" w:hAnsi="Times New Roman" w:cs="Times New Roman"/>
          <w:sz w:val="24"/>
          <w:szCs w:val="24"/>
        </w:rPr>
        <w:t>Käesoleva</w:t>
      </w:r>
      <w:r w:rsidR="0096056A" w:rsidRPr="004B6940">
        <w:rPr>
          <w:rFonts w:ascii="Times New Roman" w:hAnsi="Times New Roman" w:cs="Times New Roman"/>
          <w:sz w:val="24"/>
          <w:szCs w:val="24"/>
        </w:rPr>
        <w:t xml:space="preserve"> seaduse 1</w:t>
      </w:r>
      <w:r w:rsidR="0096056A" w:rsidRPr="004B6940">
        <w:rPr>
          <w:rFonts w:ascii="Times New Roman" w:hAnsi="Times New Roman" w:cs="Times New Roman"/>
          <w:sz w:val="24"/>
          <w:szCs w:val="24"/>
          <w:vertAlign w:val="superscript"/>
        </w:rPr>
        <w:t>2</w:t>
      </w:r>
      <w:r w:rsidR="00F31957">
        <w:rPr>
          <w:rFonts w:ascii="Times New Roman" w:hAnsi="Times New Roman" w:cs="Times New Roman"/>
          <w:sz w:val="24"/>
          <w:szCs w:val="24"/>
        </w:rPr>
        <w:t xml:space="preserve">. peatükis </w:t>
      </w:r>
      <w:r w:rsidR="0096056A" w:rsidRPr="004B6940">
        <w:rPr>
          <w:rFonts w:ascii="Times New Roman" w:hAnsi="Times New Roman" w:cs="Times New Roman"/>
          <w:sz w:val="24"/>
          <w:szCs w:val="24"/>
        </w:rPr>
        <w:t>sätestatud</w:t>
      </w:r>
      <w:r w:rsidR="00C02FA5" w:rsidRPr="004B6940">
        <w:rPr>
          <w:rFonts w:ascii="Times New Roman" w:hAnsi="Times New Roman" w:cs="Times New Roman"/>
          <w:sz w:val="24"/>
          <w:szCs w:val="24"/>
        </w:rPr>
        <w:t xml:space="preserve"> </w:t>
      </w:r>
      <w:proofErr w:type="spellStart"/>
      <w:r w:rsidR="00C02FA5" w:rsidRPr="004B6940">
        <w:rPr>
          <w:rFonts w:ascii="Times New Roman" w:hAnsi="Times New Roman" w:cs="Times New Roman"/>
          <w:sz w:val="24"/>
          <w:szCs w:val="24"/>
        </w:rPr>
        <w:t>krüptovara</w:t>
      </w:r>
      <w:proofErr w:type="spellEnd"/>
      <w:r w:rsidR="00C02FA5" w:rsidRPr="004B6940">
        <w:rPr>
          <w:rFonts w:ascii="Times New Roman" w:hAnsi="Times New Roman" w:cs="Times New Roman"/>
          <w:sz w:val="24"/>
          <w:szCs w:val="24"/>
        </w:rPr>
        <w:t xml:space="preserve"> aruandlusega seotud õiguste ja kohustuste rakendamise</w:t>
      </w:r>
      <w:r w:rsidR="00F31957">
        <w:rPr>
          <w:rFonts w:ascii="Times New Roman" w:hAnsi="Times New Roman" w:cs="Times New Roman"/>
          <w:sz w:val="24"/>
          <w:szCs w:val="24"/>
        </w:rPr>
        <w:t xml:space="preserve"> korra</w:t>
      </w:r>
      <w:r w:rsidR="00C02FA5" w:rsidRPr="004B6940">
        <w:rPr>
          <w:rFonts w:ascii="Times New Roman" w:hAnsi="Times New Roman" w:cs="Times New Roman"/>
          <w:sz w:val="24"/>
          <w:szCs w:val="24"/>
        </w:rPr>
        <w:t xml:space="preserve">l tuginetakse </w:t>
      </w:r>
      <w:ins w:id="118" w:author="Katariina Kärsten - JUSTDIGI" w:date="2025-09-24T14:17:00Z" w16du:dateUtc="2025-09-24T11:17:00Z">
        <w:r w:rsidR="00F66AA8">
          <w:rPr>
            <w:rFonts w:ascii="Times New Roman" w:hAnsi="Times New Roman" w:cs="Times New Roman"/>
            <w:sz w:val="24"/>
            <w:szCs w:val="24"/>
          </w:rPr>
          <w:t xml:space="preserve">nõukogu </w:t>
        </w:r>
      </w:ins>
      <w:r w:rsidR="00C02FA5" w:rsidRPr="004B6940">
        <w:rPr>
          <w:rFonts w:ascii="Times New Roman" w:hAnsi="Times New Roman" w:cs="Times New Roman"/>
          <w:sz w:val="24"/>
          <w:szCs w:val="24"/>
        </w:rPr>
        <w:t xml:space="preserve">direktiivi </w:t>
      </w:r>
      <w:ins w:id="119" w:author="Katariina Kärsten - JUSTDIGI" w:date="2025-09-24T14:17:00Z" w16du:dateUtc="2025-09-24T11:17:00Z">
        <w:r w:rsidR="00F66AA8">
          <w:rPr>
            <w:rFonts w:ascii="Times New Roman" w:hAnsi="Times New Roman" w:cs="Times New Roman"/>
            <w:sz w:val="24"/>
            <w:szCs w:val="24"/>
          </w:rPr>
          <w:t>2011/16/EL</w:t>
        </w:r>
        <w:r w:rsidR="00F66AA8" w:rsidRPr="004B6940">
          <w:rPr>
            <w:rFonts w:ascii="Times New Roman" w:hAnsi="Times New Roman" w:cs="Times New Roman"/>
            <w:sz w:val="24"/>
            <w:szCs w:val="24"/>
          </w:rPr>
          <w:t xml:space="preserve"> </w:t>
        </w:r>
      </w:ins>
      <w:r w:rsidR="00C02FA5" w:rsidRPr="004B6940">
        <w:rPr>
          <w:rFonts w:ascii="Times New Roman" w:hAnsi="Times New Roman" w:cs="Times New Roman"/>
          <w:sz w:val="24"/>
          <w:szCs w:val="24"/>
        </w:rPr>
        <w:t xml:space="preserve">artiklis 8ad </w:t>
      </w:r>
      <w:r w:rsidR="00F31957">
        <w:rPr>
          <w:rFonts w:ascii="Times New Roman" w:hAnsi="Times New Roman" w:cs="Times New Roman"/>
          <w:sz w:val="24"/>
          <w:szCs w:val="24"/>
        </w:rPr>
        <w:t xml:space="preserve">ja </w:t>
      </w:r>
      <w:ins w:id="120" w:author="Katariina Kärsten - JUSTDIGI" w:date="2025-09-24T15:12:00Z" w16du:dateUtc="2025-09-24T12:12:00Z">
        <w:r w:rsidR="000C7FC6">
          <w:rPr>
            <w:rFonts w:ascii="Times New Roman" w:hAnsi="Times New Roman" w:cs="Times New Roman"/>
            <w:sz w:val="24"/>
            <w:szCs w:val="24"/>
          </w:rPr>
          <w:t xml:space="preserve">VI </w:t>
        </w:r>
      </w:ins>
      <w:r w:rsidR="00C02FA5" w:rsidRPr="004B6940">
        <w:rPr>
          <w:rFonts w:ascii="Times New Roman" w:hAnsi="Times New Roman" w:cs="Times New Roman"/>
          <w:sz w:val="24"/>
          <w:szCs w:val="24"/>
        </w:rPr>
        <w:t xml:space="preserve">lisas </w:t>
      </w:r>
      <w:del w:id="121" w:author="Katariina Kärsten - JUSTDIGI" w:date="2025-09-24T15:12:00Z" w16du:dateUtc="2025-09-24T12:12:00Z">
        <w:r w:rsidR="00C02FA5" w:rsidRPr="004B6940" w:rsidDel="000C7FC6">
          <w:rPr>
            <w:rFonts w:ascii="Times New Roman" w:hAnsi="Times New Roman" w:cs="Times New Roman"/>
            <w:sz w:val="24"/>
            <w:szCs w:val="24"/>
          </w:rPr>
          <w:delText xml:space="preserve">6 </w:delText>
        </w:r>
      </w:del>
      <w:r w:rsidR="00C02FA5" w:rsidRPr="004B6940">
        <w:rPr>
          <w:rFonts w:ascii="Times New Roman" w:hAnsi="Times New Roman" w:cs="Times New Roman"/>
          <w:sz w:val="24"/>
          <w:szCs w:val="24"/>
        </w:rPr>
        <w:t>sätestatule.</w:t>
      </w:r>
    </w:p>
    <w:p w14:paraId="46FE27DA" w14:textId="77777777" w:rsidR="00CB4BC8" w:rsidRPr="004B6940" w:rsidRDefault="00CB4BC8" w:rsidP="004B6940">
      <w:pPr>
        <w:spacing w:after="0" w:line="240" w:lineRule="auto"/>
        <w:jc w:val="both"/>
        <w:rPr>
          <w:rFonts w:ascii="Times New Roman" w:hAnsi="Times New Roman" w:cs="Times New Roman"/>
          <w:sz w:val="24"/>
          <w:szCs w:val="24"/>
        </w:rPr>
      </w:pPr>
    </w:p>
    <w:p w14:paraId="31335711" w14:textId="443C35C9" w:rsidR="00FE2565" w:rsidRPr="004B6940" w:rsidRDefault="00FE2565"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BA583B" w:rsidRPr="004B6940">
        <w:rPr>
          <w:rFonts w:ascii="Times New Roman" w:hAnsi="Times New Roman" w:cs="Times New Roman"/>
          <w:sz w:val="24"/>
          <w:szCs w:val="24"/>
        </w:rPr>
        <w:t>2</w:t>
      </w:r>
      <w:r w:rsidRPr="004B6940">
        <w:rPr>
          <w:rFonts w:ascii="Times New Roman" w:hAnsi="Times New Roman" w:cs="Times New Roman"/>
          <w:sz w:val="24"/>
          <w:szCs w:val="24"/>
        </w:rPr>
        <w:t xml:space="preserve">) Aruandekohustuslik </w:t>
      </w:r>
      <w:proofErr w:type="spellStart"/>
      <w:r w:rsidR="00BA583B" w:rsidRPr="004B6940">
        <w:rPr>
          <w:rFonts w:ascii="Times New Roman" w:hAnsi="Times New Roman" w:cs="Times New Roman"/>
          <w:sz w:val="24"/>
          <w:szCs w:val="24"/>
        </w:rPr>
        <w:t>krüptovarateenuse</w:t>
      </w:r>
      <w:proofErr w:type="spellEnd"/>
      <w:r w:rsidR="00BA583B" w:rsidRPr="004B6940">
        <w:rPr>
          <w:rFonts w:ascii="Times New Roman" w:hAnsi="Times New Roman" w:cs="Times New Roman"/>
          <w:sz w:val="24"/>
          <w:szCs w:val="24"/>
        </w:rPr>
        <w:t xml:space="preserve"> osutaja</w:t>
      </w:r>
      <w:r w:rsidRPr="004B6940">
        <w:rPr>
          <w:rFonts w:ascii="Times New Roman" w:hAnsi="Times New Roman" w:cs="Times New Roman"/>
          <w:sz w:val="24"/>
          <w:szCs w:val="24"/>
        </w:rPr>
        <w:t xml:space="preserve"> kohaldab </w:t>
      </w:r>
      <w:r w:rsidR="00381C80" w:rsidRPr="004B6940">
        <w:rPr>
          <w:rFonts w:ascii="Times New Roman" w:hAnsi="Times New Roman" w:cs="Times New Roman"/>
          <w:sz w:val="24"/>
          <w:szCs w:val="24"/>
        </w:rPr>
        <w:t>es</w:t>
      </w:r>
      <w:r w:rsidR="00D97C17">
        <w:rPr>
          <w:rFonts w:ascii="Times New Roman" w:hAnsi="Times New Roman" w:cs="Times New Roman"/>
          <w:sz w:val="24"/>
          <w:szCs w:val="24"/>
        </w:rPr>
        <w:t>imest korda</w:t>
      </w:r>
      <w:r w:rsidR="00381C80" w:rsidRPr="004B6940">
        <w:rPr>
          <w:rFonts w:ascii="Times New Roman" w:hAnsi="Times New Roman" w:cs="Times New Roman"/>
          <w:sz w:val="24"/>
          <w:szCs w:val="24"/>
        </w:rPr>
        <w:t xml:space="preserve"> </w:t>
      </w:r>
      <w:r w:rsidRPr="004B6940">
        <w:rPr>
          <w:rFonts w:ascii="Times New Roman" w:hAnsi="Times New Roman" w:cs="Times New Roman"/>
          <w:sz w:val="24"/>
          <w:szCs w:val="24"/>
        </w:rPr>
        <w:t>käesoleva seaduse 1</w:t>
      </w:r>
      <w:r w:rsidR="00BA583B" w:rsidRPr="004B6940">
        <w:rPr>
          <w:rFonts w:ascii="Times New Roman" w:hAnsi="Times New Roman" w:cs="Times New Roman"/>
          <w:sz w:val="24"/>
          <w:szCs w:val="24"/>
          <w:vertAlign w:val="superscript"/>
        </w:rPr>
        <w:t>2</w:t>
      </w:r>
      <w:r w:rsidRPr="004B6940">
        <w:rPr>
          <w:rFonts w:ascii="Times New Roman" w:hAnsi="Times New Roman" w:cs="Times New Roman"/>
          <w:sz w:val="24"/>
          <w:szCs w:val="24"/>
        </w:rPr>
        <w:t>. peatükis nimetatud aruandlus- ja hoolsusmeetmeid</w:t>
      </w:r>
      <w:r w:rsidR="00381C80" w:rsidRPr="004B6940">
        <w:rPr>
          <w:rFonts w:ascii="Times New Roman" w:hAnsi="Times New Roman" w:cs="Times New Roman"/>
          <w:sz w:val="24"/>
          <w:szCs w:val="24"/>
        </w:rPr>
        <w:t xml:space="preserve">, et </w:t>
      </w:r>
      <w:r w:rsidRPr="004B6940">
        <w:rPr>
          <w:rFonts w:ascii="Times New Roman" w:hAnsi="Times New Roman" w:cs="Times New Roman"/>
          <w:sz w:val="24"/>
          <w:szCs w:val="24"/>
        </w:rPr>
        <w:t>kogu</w:t>
      </w:r>
      <w:r w:rsidR="00381C80" w:rsidRPr="004B6940">
        <w:rPr>
          <w:rFonts w:ascii="Times New Roman" w:hAnsi="Times New Roman" w:cs="Times New Roman"/>
          <w:sz w:val="24"/>
          <w:szCs w:val="24"/>
        </w:rPr>
        <w:t>da</w:t>
      </w:r>
      <w:r w:rsidRPr="004B6940">
        <w:rPr>
          <w:rFonts w:ascii="Times New Roman" w:hAnsi="Times New Roman" w:cs="Times New Roman"/>
          <w:sz w:val="24"/>
          <w:szCs w:val="24"/>
        </w:rPr>
        <w:t xml:space="preserve"> tea</w:t>
      </w:r>
      <w:r w:rsidR="00381C80" w:rsidRPr="004B6940">
        <w:rPr>
          <w:rFonts w:ascii="Times New Roman" w:hAnsi="Times New Roman" w:cs="Times New Roman"/>
          <w:sz w:val="24"/>
          <w:szCs w:val="24"/>
        </w:rPr>
        <w:t>v</w:t>
      </w:r>
      <w:r w:rsidRPr="004B6940">
        <w:rPr>
          <w:rFonts w:ascii="Times New Roman" w:hAnsi="Times New Roman" w:cs="Times New Roman"/>
          <w:sz w:val="24"/>
          <w:szCs w:val="24"/>
        </w:rPr>
        <w:t>e</w:t>
      </w:r>
      <w:r w:rsidR="00D97C17">
        <w:rPr>
          <w:rFonts w:ascii="Times New Roman" w:hAnsi="Times New Roman" w:cs="Times New Roman"/>
          <w:sz w:val="24"/>
          <w:szCs w:val="24"/>
        </w:rPr>
        <w:t>t</w:t>
      </w:r>
      <w:r w:rsidRPr="004B6940">
        <w:rPr>
          <w:rFonts w:ascii="Times New Roman" w:hAnsi="Times New Roman" w:cs="Times New Roman"/>
          <w:sz w:val="24"/>
          <w:szCs w:val="24"/>
        </w:rPr>
        <w:t xml:space="preserve"> 20</w:t>
      </w:r>
      <w:r w:rsidR="00BA583B" w:rsidRPr="004B6940">
        <w:rPr>
          <w:rFonts w:ascii="Times New Roman" w:hAnsi="Times New Roman" w:cs="Times New Roman"/>
          <w:sz w:val="24"/>
          <w:szCs w:val="24"/>
        </w:rPr>
        <w:t>2</w:t>
      </w:r>
      <w:r w:rsidR="00582048" w:rsidRPr="004B6940">
        <w:rPr>
          <w:rFonts w:ascii="Times New Roman" w:hAnsi="Times New Roman" w:cs="Times New Roman"/>
          <w:sz w:val="24"/>
          <w:szCs w:val="24"/>
        </w:rPr>
        <w:t>6</w:t>
      </w:r>
      <w:r w:rsidRPr="004B6940">
        <w:rPr>
          <w:rFonts w:ascii="Times New Roman" w:hAnsi="Times New Roman" w:cs="Times New Roman"/>
          <w:sz w:val="24"/>
          <w:szCs w:val="24"/>
        </w:rPr>
        <w:t xml:space="preserve">. </w:t>
      </w:r>
      <w:r w:rsidR="00DD697F" w:rsidRPr="004B6940">
        <w:rPr>
          <w:rFonts w:ascii="Times New Roman" w:hAnsi="Times New Roman" w:cs="Times New Roman"/>
          <w:sz w:val="24"/>
          <w:szCs w:val="24"/>
        </w:rPr>
        <w:t xml:space="preserve">aasta kohta ning </w:t>
      </w:r>
      <w:r w:rsidR="00D25A57" w:rsidRPr="004B6940">
        <w:rPr>
          <w:rFonts w:ascii="Times New Roman" w:hAnsi="Times New Roman" w:cs="Times New Roman"/>
          <w:sz w:val="24"/>
          <w:szCs w:val="24"/>
        </w:rPr>
        <w:t xml:space="preserve">esitab aruandekohustusega hõlmatud </w:t>
      </w:r>
      <w:proofErr w:type="spellStart"/>
      <w:r w:rsidR="00D25A57" w:rsidRPr="004B6940">
        <w:rPr>
          <w:rFonts w:ascii="Times New Roman" w:hAnsi="Times New Roman" w:cs="Times New Roman"/>
          <w:sz w:val="24"/>
          <w:szCs w:val="24"/>
        </w:rPr>
        <w:t>krüptovara</w:t>
      </w:r>
      <w:proofErr w:type="spellEnd"/>
      <w:r w:rsidR="00D25A57" w:rsidRPr="004B6940">
        <w:rPr>
          <w:rFonts w:ascii="Times New Roman" w:hAnsi="Times New Roman" w:cs="Times New Roman"/>
          <w:sz w:val="24"/>
          <w:szCs w:val="24"/>
        </w:rPr>
        <w:t xml:space="preserve"> teabe esimest korda </w:t>
      </w:r>
      <w:r w:rsidRPr="004B6940">
        <w:rPr>
          <w:rFonts w:ascii="Times New Roman" w:hAnsi="Times New Roman" w:cs="Times New Roman"/>
          <w:sz w:val="24"/>
          <w:szCs w:val="24"/>
        </w:rPr>
        <w:t>20</w:t>
      </w:r>
      <w:r w:rsidR="00D25A57" w:rsidRPr="004B6940">
        <w:rPr>
          <w:rFonts w:ascii="Times New Roman" w:hAnsi="Times New Roman" w:cs="Times New Roman"/>
          <w:sz w:val="24"/>
          <w:szCs w:val="24"/>
        </w:rPr>
        <w:t>27</w:t>
      </w:r>
      <w:r w:rsidRPr="004B6940">
        <w:rPr>
          <w:rFonts w:ascii="Times New Roman" w:hAnsi="Times New Roman" w:cs="Times New Roman"/>
          <w:sz w:val="24"/>
          <w:szCs w:val="24"/>
        </w:rPr>
        <w:t>. aasta 3</w:t>
      </w:r>
      <w:r w:rsidR="00D25A57" w:rsidRPr="004B6940">
        <w:rPr>
          <w:rFonts w:ascii="Times New Roman" w:hAnsi="Times New Roman" w:cs="Times New Roman"/>
          <w:sz w:val="24"/>
          <w:szCs w:val="24"/>
        </w:rPr>
        <w:t>0</w:t>
      </w:r>
      <w:r w:rsidRPr="004B6940">
        <w:rPr>
          <w:rFonts w:ascii="Times New Roman" w:hAnsi="Times New Roman" w:cs="Times New Roman"/>
          <w:sz w:val="24"/>
          <w:szCs w:val="24"/>
        </w:rPr>
        <w:t xml:space="preserve">. </w:t>
      </w:r>
      <w:r w:rsidR="00D25A57" w:rsidRPr="004B6940">
        <w:rPr>
          <w:rFonts w:ascii="Times New Roman" w:hAnsi="Times New Roman" w:cs="Times New Roman"/>
          <w:sz w:val="24"/>
          <w:szCs w:val="24"/>
        </w:rPr>
        <w:t>juuniks</w:t>
      </w:r>
      <w:r w:rsidRPr="004B6940">
        <w:rPr>
          <w:rFonts w:ascii="Times New Roman" w:hAnsi="Times New Roman" w:cs="Times New Roman"/>
          <w:sz w:val="24"/>
          <w:szCs w:val="24"/>
        </w:rPr>
        <w:t>.</w:t>
      </w:r>
    </w:p>
    <w:p w14:paraId="39D9F421" w14:textId="77777777" w:rsidR="00D573B4" w:rsidRPr="004B6940" w:rsidRDefault="00D573B4" w:rsidP="004B6940">
      <w:pPr>
        <w:spacing w:after="0" w:line="240" w:lineRule="auto"/>
        <w:jc w:val="both"/>
        <w:rPr>
          <w:rFonts w:ascii="Times New Roman" w:hAnsi="Times New Roman" w:cs="Times New Roman"/>
          <w:sz w:val="24"/>
          <w:szCs w:val="24"/>
        </w:rPr>
      </w:pPr>
    </w:p>
    <w:p w14:paraId="62AAB723" w14:textId="505BF157" w:rsidR="00D573B4" w:rsidRPr="004B6940" w:rsidRDefault="00D573B4"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(3)</w:t>
      </w:r>
      <w:r w:rsidR="00A01D4F" w:rsidRPr="004B6940">
        <w:rPr>
          <w:rFonts w:ascii="Times New Roman" w:hAnsi="Times New Roman" w:cs="Times New Roman"/>
          <w:sz w:val="24"/>
          <w:szCs w:val="24"/>
        </w:rPr>
        <w:t xml:space="preserve"> </w:t>
      </w:r>
      <w:r w:rsidR="00740FD8">
        <w:rPr>
          <w:rFonts w:ascii="Times New Roman" w:hAnsi="Times New Roman" w:cs="Times New Roman"/>
          <w:sz w:val="24"/>
          <w:szCs w:val="24"/>
        </w:rPr>
        <w:t xml:space="preserve">Nende </w:t>
      </w:r>
      <w:proofErr w:type="spellStart"/>
      <w:r w:rsidR="00740FD8">
        <w:rPr>
          <w:rFonts w:ascii="Times New Roman" w:hAnsi="Times New Roman" w:cs="Times New Roman"/>
          <w:sz w:val="24"/>
          <w:szCs w:val="24"/>
        </w:rPr>
        <w:t>k</w:t>
      </w:r>
      <w:r w:rsidR="00A01D4F" w:rsidRPr="004B6940">
        <w:rPr>
          <w:rFonts w:ascii="Times New Roman" w:hAnsi="Times New Roman" w:cs="Times New Roman"/>
          <w:sz w:val="24"/>
          <w:szCs w:val="24"/>
        </w:rPr>
        <w:t>rüptovara</w:t>
      </w:r>
      <w:proofErr w:type="spellEnd"/>
      <w:r w:rsidR="00A01D4F" w:rsidRPr="004B6940">
        <w:rPr>
          <w:rFonts w:ascii="Times New Roman" w:hAnsi="Times New Roman" w:cs="Times New Roman"/>
          <w:sz w:val="24"/>
          <w:szCs w:val="24"/>
        </w:rPr>
        <w:t xml:space="preserve"> kasutajate </w:t>
      </w:r>
      <w:r w:rsidR="000F21C6" w:rsidRPr="004B6940">
        <w:rPr>
          <w:rFonts w:ascii="Times New Roman" w:hAnsi="Times New Roman" w:cs="Times New Roman"/>
          <w:sz w:val="24"/>
          <w:szCs w:val="24"/>
        </w:rPr>
        <w:t>hulgast</w:t>
      </w:r>
      <w:r w:rsidR="00A01D4F" w:rsidRPr="004B6940">
        <w:rPr>
          <w:rFonts w:ascii="Times New Roman" w:hAnsi="Times New Roman" w:cs="Times New Roman"/>
          <w:sz w:val="24"/>
          <w:szCs w:val="24"/>
        </w:rPr>
        <w:t xml:space="preserve">, kellega on aruandekohustuslikul </w:t>
      </w:r>
      <w:proofErr w:type="spellStart"/>
      <w:r w:rsidR="00A01D4F" w:rsidRPr="004B6940">
        <w:rPr>
          <w:rFonts w:ascii="Times New Roman" w:hAnsi="Times New Roman" w:cs="Times New Roman"/>
          <w:sz w:val="24"/>
          <w:szCs w:val="24"/>
        </w:rPr>
        <w:t>krüptovarateenuse</w:t>
      </w:r>
      <w:proofErr w:type="spellEnd"/>
      <w:r w:rsidR="00A01D4F" w:rsidRPr="004B6940">
        <w:rPr>
          <w:rFonts w:ascii="Times New Roman" w:hAnsi="Times New Roman" w:cs="Times New Roman"/>
          <w:sz w:val="24"/>
          <w:szCs w:val="24"/>
        </w:rPr>
        <w:t xml:space="preserve"> osutajal</w:t>
      </w:r>
      <w:r w:rsidR="000F21C6" w:rsidRPr="004B6940">
        <w:rPr>
          <w:rFonts w:ascii="Times New Roman" w:hAnsi="Times New Roman" w:cs="Times New Roman"/>
          <w:sz w:val="24"/>
          <w:szCs w:val="24"/>
        </w:rPr>
        <w:t xml:space="preserve"> sõlmitud </w:t>
      </w:r>
      <w:r w:rsidR="00740FD8">
        <w:rPr>
          <w:rFonts w:ascii="Times New Roman" w:hAnsi="Times New Roman" w:cs="Times New Roman"/>
          <w:sz w:val="24"/>
          <w:szCs w:val="24"/>
        </w:rPr>
        <w:t xml:space="preserve">kliendisuhe </w:t>
      </w:r>
      <w:r w:rsidR="000F21C6" w:rsidRPr="004B6940">
        <w:rPr>
          <w:rFonts w:ascii="Times New Roman" w:hAnsi="Times New Roman" w:cs="Times New Roman"/>
          <w:sz w:val="24"/>
          <w:szCs w:val="24"/>
        </w:rPr>
        <w:t>2025. aasta 31. detsembri seisuga, tuvastab</w:t>
      </w:r>
      <w:r w:rsidR="008127CA" w:rsidRPr="004B6940">
        <w:rPr>
          <w:rFonts w:ascii="Times New Roman" w:hAnsi="Times New Roman" w:cs="Times New Roman"/>
          <w:sz w:val="24"/>
          <w:szCs w:val="24"/>
        </w:rPr>
        <w:t xml:space="preserve"> </w:t>
      </w:r>
      <w:proofErr w:type="spellStart"/>
      <w:r w:rsidR="008127CA" w:rsidRPr="004B6940">
        <w:rPr>
          <w:rFonts w:ascii="Times New Roman" w:hAnsi="Times New Roman" w:cs="Times New Roman"/>
          <w:sz w:val="24"/>
          <w:szCs w:val="24"/>
        </w:rPr>
        <w:t>krüptovarateenuse</w:t>
      </w:r>
      <w:proofErr w:type="spellEnd"/>
      <w:r w:rsidR="008127CA" w:rsidRPr="004B6940">
        <w:rPr>
          <w:rFonts w:ascii="Times New Roman" w:hAnsi="Times New Roman" w:cs="Times New Roman"/>
          <w:sz w:val="24"/>
          <w:szCs w:val="24"/>
        </w:rPr>
        <w:t xml:space="preserve"> osutaj</w:t>
      </w:r>
      <w:r w:rsidR="00172788" w:rsidRPr="004B6940">
        <w:rPr>
          <w:rFonts w:ascii="Times New Roman" w:hAnsi="Times New Roman" w:cs="Times New Roman"/>
          <w:sz w:val="24"/>
          <w:szCs w:val="24"/>
        </w:rPr>
        <w:t xml:space="preserve">a </w:t>
      </w:r>
      <w:r w:rsidR="008127CA" w:rsidRPr="004B6940">
        <w:rPr>
          <w:rFonts w:ascii="Times New Roman" w:hAnsi="Times New Roman" w:cs="Times New Roman"/>
          <w:sz w:val="24"/>
          <w:szCs w:val="24"/>
        </w:rPr>
        <w:t>aru</w:t>
      </w:r>
      <w:r w:rsidR="00172788" w:rsidRPr="004B6940">
        <w:rPr>
          <w:rFonts w:ascii="Times New Roman" w:hAnsi="Times New Roman" w:cs="Times New Roman"/>
          <w:sz w:val="24"/>
          <w:szCs w:val="24"/>
        </w:rPr>
        <w:t xml:space="preserve">andekohustusega hõlmatud </w:t>
      </w:r>
      <w:proofErr w:type="spellStart"/>
      <w:r w:rsidR="00172788" w:rsidRPr="004B6940">
        <w:rPr>
          <w:rFonts w:ascii="Times New Roman" w:hAnsi="Times New Roman" w:cs="Times New Roman"/>
          <w:sz w:val="24"/>
          <w:szCs w:val="24"/>
        </w:rPr>
        <w:t>krüptovara</w:t>
      </w:r>
      <w:proofErr w:type="spellEnd"/>
      <w:r w:rsidR="00172788" w:rsidRPr="004B6940">
        <w:rPr>
          <w:rFonts w:ascii="Times New Roman" w:hAnsi="Times New Roman" w:cs="Times New Roman"/>
          <w:sz w:val="24"/>
          <w:szCs w:val="24"/>
        </w:rPr>
        <w:t xml:space="preserve"> kasutajad hiljemalt </w:t>
      </w:r>
      <w:r w:rsidR="0098430E" w:rsidRPr="004B6940">
        <w:rPr>
          <w:rFonts w:ascii="Times New Roman" w:hAnsi="Times New Roman" w:cs="Times New Roman"/>
          <w:sz w:val="24"/>
          <w:szCs w:val="24"/>
        </w:rPr>
        <w:t>2027. aasta 1.</w:t>
      </w:r>
      <w:r w:rsidR="00C823D8">
        <w:rPr>
          <w:rFonts w:ascii="Times New Roman" w:hAnsi="Times New Roman" w:cs="Times New Roman"/>
          <w:sz w:val="24"/>
          <w:szCs w:val="24"/>
        </w:rPr>
        <w:t> </w:t>
      </w:r>
      <w:r w:rsidR="0098430E" w:rsidRPr="004B6940">
        <w:rPr>
          <w:rFonts w:ascii="Times New Roman" w:hAnsi="Times New Roman" w:cs="Times New Roman"/>
          <w:sz w:val="24"/>
          <w:szCs w:val="24"/>
        </w:rPr>
        <w:t>jaanuariks.</w:t>
      </w:r>
      <w:r w:rsidR="00740FD8">
        <w:rPr>
          <w:rFonts w:ascii="Times New Roman" w:hAnsi="Times New Roman" w:cs="Times New Roman"/>
          <w:sz w:val="24"/>
          <w:szCs w:val="24"/>
        </w:rPr>
        <w:t>“</w:t>
      </w:r>
      <w:r w:rsidR="004D1370" w:rsidRPr="004B6940">
        <w:rPr>
          <w:rFonts w:ascii="Times New Roman" w:hAnsi="Times New Roman" w:cs="Times New Roman"/>
          <w:sz w:val="24"/>
          <w:szCs w:val="24"/>
        </w:rPr>
        <w:t>;</w:t>
      </w:r>
    </w:p>
    <w:p w14:paraId="42B03DE5" w14:textId="77777777" w:rsidR="00A76F07" w:rsidRPr="004B6940" w:rsidRDefault="00A76F07" w:rsidP="004B6940">
      <w:pPr>
        <w:spacing w:after="0" w:line="240" w:lineRule="auto"/>
        <w:jc w:val="both"/>
        <w:rPr>
          <w:rFonts w:ascii="Times New Roman" w:hAnsi="Times New Roman" w:cs="Times New Roman"/>
          <w:sz w:val="24"/>
          <w:szCs w:val="24"/>
        </w:rPr>
      </w:pPr>
    </w:p>
    <w:p w14:paraId="5F357B9A" w14:textId="16642A91" w:rsidR="00667F59" w:rsidRPr="004B6940" w:rsidRDefault="00740FD8"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w:t>
      </w:r>
      <w:r w:rsidR="00667F59" w:rsidRPr="004B6940">
        <w:rPr>
          <w:rFonts w:ascii="Times New Roman" w:hAnsi="Times New Roman" w:cs="Times New Roman"/>
          <w:b/>
          <w:bCs/>
          <w:sz w:val="24"/>
          <w:szCs w:val="24"/>
        </w:rPr>
        <w:t>)</w:t>
      </w:r>
      <w:r w:rsidR="00667F59" w:rsidRPr="004B6940">
        <w:rPr>
          <w:rFonts w:ascii="Times New Roman" w:hAnsi="Times New Roman" w:cs="Times New Roman"/>
          <w:sz w:val="24"/>
          <w:szCs w:val="24"/>
        </w:rPr>
        <w:t xml:space="preserve"> seaduse normitehnilise märkuse tekstiosa „</w:t>
      </w:r>
      <w:r w:rsidR="00E251A5" w:rsidRPr="004B6940">
        <w:rPr>
          <w:rFonts w:ascii="Times New Roman" w:hAnsi="Times New Roman" w:cs="Times New Roman"/>
          <w:sz w:val="24"/>
          <w:szCs w:val="24"/>
        </w:rPr>
        <w:t>ja (EL) 2021/514 (ELT L 104, 25.03.2021, lk 1–26)</w:t>
      </w:r>
      <w:r w:rsidR="00667F59" w:rsidRPr="004B6940">
        <w:rPr>
          <w:rFonts w:ascii="Times New Roman" w:hAnsi="Times New Roman" w:cs="Times New Roman"/>
          <w:sz w:val="24"/>
          <w:szCs w:val="24"/>
        </w:rPr>
        <w:t xml:space="preserve">“ asendatakse tekstiosaga „, </w:t>
      </w:r>
      <w:r w:rsidR="00B36585" w:rsidRPr="004B6940">
        <w:rPr>
          <w:rFonts w:ascii="Times New Roman" w:hAnsi="Times New Roman" w:cs="Times New Roman"/>
          <w:sz w:val="24"/>
          <w:szCs w:val="24"/>
        </w:rPr>
        <w:t>(EL) 2021/514 (ELT L 104, 25.03.2021, lk 1–26)</w:t>
      </w:r>
      <w:r w:rsidR="000B7510" w:rsidRPr="004B6940">
        <w:rPr>
          <w:rFonts w:ascii="Times New Roman" w:hAnsi="Times New Roman" w:cs="Times New Roman"/>
          <w:sz w:val="24"/>
          <w:szCs w:val="24"/>
        </w:rPr>
        <w:t xml:space="preserve"> ja</w:t>
      </w:r>
      <w:r w:rsidR="00667F59" w:rsidRPr="004B6940">
        <w:rPr>
          <w:rFonts w:ascii="Times New Roman" w:hAnsi="Times New Roman" w:cs="Times New Roman"/>
          <w:sz w:val="24"/>
          <w:szCs w:val="24"/>
        </w:rPr>
        <w:t xml:space="preserve"> (EL) 202</w:t>
      </w:r>
      <w:r w:rsidR="00257CA9" w:rsidRPr="004B6940">
        <w:rPr>
          <w:rFonts w:ascii="Times New Roman" w:hAnsi="Times New Roman" w:cs="Times New Roman"/>
          <w:sz w:val="24"/>
          <w:szCs w:val="24"/>
        </w:rPr>
        <w:t>3</w:t>
      </w:r>
      <w:r w:rsidR="00667F59" w:rsidRPr="004B6940">
        <w:rPr>
          <w:rFonts w:ascii="Times New Roman" w:hAnsi="Times New Roman" w:cs="Times New Roman"/>
          <w:sz w:val="24"/>
          <w:szCs w:val="24"/>
        </w:rPr>
        <w:t>/</w:t>
      </w:r>
      <w:r w:rsidR="00257CA9" w:rsidRPr="004B6940">
        <w:rPr>
          <w:rFonts w:ascii="Times New Roman" w:hAnsi="Times New Roman" w:cs="Times New Roman"/>
          <w:sz w:val="24"/>
          <w:szCs w:val="24"/>
        </w:rPr>
        <w:t>2226</w:t>
      </w:r>
      <w:r w:rsidR="00667F59" w:rsidRPr="004B6940">
        <w:rPr>
          <w:rFonts w:ascii="Times New Roman" w:hAnsi="Times New Roman" w:cs="Times New Roman"/>
          <w:sz w:val="24"/>
          <w:szCs w:val="24"/>
        </w:rPr>
        <w:t xml:space="preserve"> (ELT </w:t>
      </w:r>
      <w:r w:rsidR="00AF5751">
        <w:rPr>
          <w:rFonts w:ascii="Times New Roman" w:hAnsi="Times New Roman" w:cs="Times New Roman"/>
          <w:sz w:val="24"/>
          <w:szCs w:val="24"/>
        </w:rPr>
        <w:t>L 2023/2226, 24.</w:t>
      </w:r>
      <w:r w:rsidR="00257CA9" w:rsidRPr="004B6940">
        <w:rPr>
          <w:rFonts w:ascii="Times New Roman" w:hAnsi="Times New Roman" w:cs="Times New Roman"/>
          <w:sz w:val="24"/>
          <w:szCs w:val="24"/>
        </w:rPr>
        <w:t>1</w:t>
      </w:r>
      <w:r w:rsidR="00667F59" w:rsidRPr="004B6940">
        <w:rPr>
          <w:rFonts w:ascii="Times New Roman" w:hAnsi="Times New Roman" w:cs="Times New Roman"/>
          <w:sz w:val="24"/>
          <w:szCs w:val="24"/>
        </w:rPr>
        <w:t>0.202</w:t>
      </w:r>
      <w:r w:rsidR="00257CA9" w:rsidRPr="004B6940">
        <w:rPr>
          <w:rFonts w:ascii="Times New Roman" w:hAnsi="Times New Roman" w:cs="Times New Roman"/>
          <w:sz w:val="24"/>
          <w:szCs w:val="24"/>
        </w:rPr>
        <w:t>3</w:t>
      </w:r>
      <w:r w:rsidR="00667F59" w:rsidRPr="004B6940">
        <w:rPr>
          <w:rFonts w:ascii="Times New Roman" w:hAnsi="Times New Roman" w:cs="Times New Roman"/>
          <w:sz w:val="24"/>
          <w:szCs w:val="24"/>
        </w:rPr>
        <w:t>)“.</w:t>
      </w:r>
    </w:p>
    <w:p w14:paraId="7F788EB1" w14:textId="77777777" w:rsidR="00C759D8" w:rsidRPr="004B6940" w:rsidRDefault="00C759D8" w:rsidP="004B6940">
      <w:pPr>
        <w:spacing w:after="0" w:line="240" w:lineRule="auto"/>
        <w:jc w:val="both"/>
        <w:rPr>
          <w:rFonts w:ascii="Times New Roman" w:eastAsia="Times New Roman" w:hAnsi="Times New Roman" w:cs="Times New Roman"/>
          <w:b/>
          <w:bCs/>
          <w:color w:val="000000"/>
          <w:sz w:val="24"/>
          <w:szCs w:val="24"/>
          <w:bdr w:val="none" w:sz="0" w:space="0" w:color="auto" w:frame="1"/>
          <w:lang w:eastAsia="et-EE"/>
        </w:rPr>
      </w:pPr>
    </w:p>
    <w:p w14:paraId="5099C104" w14:textId="77777777" w:rsidR="00667F59" w:rsidRPr="004B6940" w:rsidRDefault="00667F59" w:rsidP="004B6940">
      <w:pPr>
        <w:spacing w:after="0" w:line="240" w:lineRule="auto"/>
        <w:jc w:val="both"/>
        <w:rPr>
          <w:rFonts w:ascii="Times New Roman" w:hAnsi="Times New Roman" w:cs="Times New Roman"/>
          <w:b/>
          <w:sz w:val="24"/>
          <w:szCs w:val="24"/>
        </w:rPr>
      </w:pPr>
      <w:r w:rsidRPr="004B6940">
        <w:rPr>
          <w:rFonts w:ascii="Times New Roman" w:hAnsi="Times New Roman" w:cs="Times New Roman"/>
          <w:b/>
          <w:sz w:val="24"/>
          <w:szCs w:val="24"/>
        </w:rPr>
        <w:t>§ 2. Maksukorralduse seaduse muutmine</w:t>
      </w:r>
    </w:p>
    <w:p w14:paraId="358E904B" w14:textId="77777777" w:rsidR="00667F59" w:rsidRPr="004B6940" w:rsidRDefault="00667F59" w:rsidP="004B6940">
      <w:pPr>
        <w:spacing w:after="0" w:line="240" w:lineRule="auto"/>
        <w:jc w:val="both"/>
        <w:rPr>
          <w:rFonts w:ascii="Times New Roman" w:hAnsi="Times New Roman" w:cs="Times New Roman"/>
          <w:sz w:val="24"/>
          <w:szCs w:val="24"/>
        </w:rPr>
      </w:pPr>
    </w:p>
    <w:p w14:paraId="39425EEB" w14:textId="77777777" w:rsidR="00667F59" w:rsidRPr="004B6940" w:rsidRDefault="00667F59"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Maksukorralduse seaduses tehakse järgmised muudatused: </w:t>
      </w:r>
    </w:p>
    <w:p w14:paraId="709FF621" w14:textId="77777777" w:rsidR="00B74819" w:rsidRPr="004B6940" w:rsidRDefault="00B74819" w:rsidP="004B6940">
      <w:pPr>
        <w:spacing w:after="0" w:line="240" w:lineRule="auto"/>
        <w:jc w:val="both"/>
        <w:rPr>
          <w:rFonts w:ascii="Times New Roman" w:hAnsi="Times New Roman" w:cs="Times New Roman"/>
          <w:sz w:val="24"/>
          <w:szCs w:val="24"/>
        </w:rPr>
      </w:pPr>
    </w:p>
    <w:p w14:paraId="6B2D265C" w14:textId="701F6499" w:rsidR="00C37815" w:rsidRPr="004B6940" w:rsidRDefault="00414FE4"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C37815" w:rsidRPr="004B6940">
        <w:rPr>
          <w:rFonts w:ascii="Times New Roman" w:hAnsi="Times New Roman" w:cs="Times New Roman"/>
          <w:b/>
          <w:bCs/>
          <w:sz w:val="24"/>
          <w:szCs w:val="24"/>
        </w:rPr>
        <w:t>)</w:t>
      </w:r>
      <w:r w:rsidR="00C37815" w:rsidRPr="004B6940">
        <w:rPr>
          <w:rFonts w:ascii="Times New Roman" w:hAnsi="Times New Roman" w:cs="Times New Roman"/>
          <w:sz w:val="24"/>
          <w:szCs w:val="24"/>
        </w:rPr>
        <w:t xml:space="preserve"> </w:t>
      </w:r>
      <w:r w:rsidR="00C37815" w:rsidRPr="004B6940">
        <w:rPr>
          <w:rFonts w:ascii="Times New Roman" w:eastAsia="Times New Roman" w:hAnsi="Times New Roman" w:cs="Times New Roman"/>
          <w:color w:val="000000"/>
          <w:sz w:val="24"/>
          <w:szCs w:val="24"/>
          <w:bdr w:val="none" w:sz="0" w:space="0" w:color="auto" w:frame="1"/>
          <w:lang w:eastAsia="et-EE"/>
        </w:rPr>
        <w:t xml:space="preserve">paragrahvi </w:t>
      </w:r>
      <w:r w:rsidR="00C37815" w:rsidRPr="004B6940">
        <w:rPr>
          <w:rFonts w:ascii="Times New Roman" w:hAnsi="Times New Roman" w:cs="Times New Roman"/>
          <w:sz w:val="24"/>
          <w:szCs w:val="24"/>
        </w:rPr>
        <w:t>5</w:t>
      </w:r>
      <w:r w:rsidR="00510015">
        <w:rPr>
          <w:rFonts w:ascii="Times New Roman" w:hAnsi="Times New Roman" w:cs="Times New Roman"/>
          <w:sz w:val="24"/>
          <w:szCs w:val="24"/>
        </w:rPr>
        <w:t>1</w:t>
      </w:r>
      <w:r w:rsidR="00510015">
        <w:rPr>
          <w:rFonts w:ascii="Times New Roman" w:hAnsi="Times New Roman" w:cs="Times New Roman"/>
          <w:sz w:val="24"/>
          <w:szCs w:val="24"/>
          <w:vertAlign w:val="superscript"/>
        </w:rPr>
        <w:t>7</w:t>
      </w:r>
      <w:r w:rsidR="00C37815" w:rsidRPr="004B6940">
        <w:rPr>
          <w:rFonts w:ascii="Times New Roman" w:hAnsi="Times New Roman" w:cs="Times New Roman"/>
          <w:sz w:val="24"/>
          <w:szCs w:val="24"/>
        </w:rPr>
        <w:t xml:space="preserve"> täiendatakse lõikega 4 järgmises sõnastuses:</w:t>
      </w:r>
    </w:p>
    <w:p w14:paraId="35F3FB55" w14:textId="7E1C9F9C" w:rsidR="00C37815" w:rsidRPr="004B6940" w:rsidRDefault="009F7E03"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BD123E" w:rsidRPr="004B6940">
        <w:rPr>
          <w:rFonts w:ascii="Times New Roman" w:hAnsi="Times New Roman" w:cs="Times New Roman"/>
          <w:sz w:val="24"/>
          <w:szCs w:val="24"/>
        </w:rPr>
        <w:t>(</w:t>
      </w:r>
      <w:r w:rsidR="00DF6895">
        <w:rPr>
          <w:rFonts w:ascii="Times New Roman" w:hAnsi="Times New Roman" w:cs="Times New Roman"/>
          <w:sz w:val="24"/>
          <w:szCs w:val="24"/>
        </w:rPr>
        <w:t>4</w:t>
      </w:r>
      <w:r w:rsidR="00BD123E" w:rsidRPr="004B6940">
        <w:rPr>
          <w:rFonts w:ascii="Times New Roman" w:hAnsi="Times New Roman" w:cs="Times New Roman"/>
          <w:sz w:val="24"/>
          <w:szCs w:val="24"/>
        </w:rPr>
        <w:t xml:space="preserve">) </w:t>
      </w:r>
      <w:r w:rsidR="00664086" w:rsidRPr="004B6940">
        <w:rPr>
          <w:rFonts w:ascii="Times New Roman" w:hAnsi="Times New Roman" w:cs="Times New Roman"/>
          <w:sz w:val="24"/>
          <w:szCs w:val="24"/>
        </w:rPr>
        <w:t xml:space="preserve">Rahvusvahelise ametiabi käigus </w:t>
      </w:r>
      <w:r w:rsidR="00211C9E" w:rsidRPr="004B6940">
        <w:rPr>
          <w:rFonts w:ascii="Times New Roman" w:hAnsi="Times New Roman" w:cs="Times New Roman"/>
          <w:sz w:val="24"/>
          <w:szCs w:val="24"/>
        </w:rPr>
        <w:t>saadud teavet võib kasutada rahvusvahelise ametiabi aluseks olevas õigusaktis sätestatud eesmärkidel.</w:t>
      </w:r>
      <w:r w:rsidRPr="004B6940">
        <w:rPr>
          <w:rFonts w:ascii="Times New Roman" w:hAnsi="Times New Roman" w:cs="Times New Roman"/>
          <w:sz w:val="24"/>
          <w:szCs w:val="24"/>
        </w:rPr>
        <w:t>“;</w:t>
      </w:r>
    </w:p>
    <w:p w14:paraId="43A9A1B3" w14:textId="77777777" w:rsidR="00C37815" w:rsidRPr="004B6940" w:rsidRDefault="00C37815" w:rsidP="004B6940">
      <w:pPr>
        <w:spacing w:after="0" w:line="240" w:lineRule="auto"/>
        <w:jc w:val="both"/>
        <w:rPr>
          <w:rFonts w:ascii="Times New Roman" w:hAnsi="Times New Roman" w:cs="Times New Roman"/>
          <w:sz w:val="24"/>
          <w:szCs w:val="24"/>
        </w:rPr>
      </w:pPr>
    </w:p>
    <w:p w14:paraId="242C97C9" w14:textId="7CB5E3FC" w:rsidR="00136C91" w:rsidRPr="004B6940" w:rsidRDefault="00414FE4" w:rsidP="004B6940">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4"/>
          <w:szCs w:val="24"/>
          <w:bdr w:val="none" w:sz="0" w:space="0" w:color="auto" w:frame="1"/>
          <w:lang w:eastAsia="et-EE"/>
        </w:rPr>
        <w:t>2</w:t>
      </w:r>
      <w:r w:rsidR="00667F59" w:rsidRPr="004B6940">
        <w:rPr>
          <w:rFonts w:ascii="Times New Roman" w:eastAsia="Times New Roman" w:hAnsi="Times New Roman" w:cs="Times New Roman"/>
          <w:b/>
          <w:bCs/>
          <w:color w:val="000000"/>
          <w:sz w:val="24"/>
          <w:szCs w:val="24"/>
          <w:bdr w:val="none" w:sz="0" w:space="0" w:color="auto" w:frame="1"/>
          <w:lang w:eastAsia="et-EE"/>
        </w:rPr>
        <w:t xml:space="preserve">) </w:t>
      </w:r>
      <w:r w:rsidR="00707707" w:rsidRPr="004B6940">
        <w:rPr>
          <w:rFonts w:ascii="Times New Roman" w:eastAsia="Times New Roman" w:hAnsi="Times New Roman" w:cs="Times New Roman"/>
          <w:color w:val="000000"/>
          <w:sz w:val="24"/>
          <w:szCs w:val="24"/>
          <w:bdr w:val="none" w:sz="0" w:space="0" w:color="auto" w:frame="1"/>
          <w:lang w:eastAsia="et-EE"/>
        </w:rPr>
        <w:t xml:space="preserve">paragrahvi </w:t>
      </w:r>
      <w:r w:rsidR="00707707" w:rsidRPr="004B6940">
        <w:rPr>
          <w:rFonts w:ascii="Times New Roman" w:hAnsi="Times New Roman" w:cs="Times New Roman"/>
          <w:sz w:val="24"/>
          <w:szCs w:val="24"/>
        </w:rPr>
        <w:t>91</w:t>
      </w:r>
      <w:r w:rsidR="00707707" w:rsidRPr="004B6940">
        <w:rPr>
          <w:rFonts w:ascii="Times New Roman" w:hAnsi="Times New Roman" w:cs="Times New Roman"/>
          <w:sz w:val="24"/>
          <w:szCs w:val="24"/>
          <w:vertAlign w:val="superscript"/>
        </w:rPr>
        <w:t>5</w:t>
      </w:r>
      <w:r w:rsidR="00707707" w:rsidRPr="004B6940">
        <w:rPr>
          <w:rFonts w:ascii="Times New Roman" w:hAnsi="Times New Roman" w:cs="Times New Roman"/>
          <w:sz w:val="24"/>
          <w:szCs w:val="24"/>
        </w:rPr>
        <w:t xml:space="preserve"> täiendatakse </w:t>
      </w:r>
      <w:r w:rsidR="00AA1141" w:rsidRPr="004B6940">
        <w:rPr>
          <w:rFonts w:ascii="Times New Roman" w:hAnsi="Times New Roman" w:cs="Times New Roman"/>
          <w:sz w:val="24"/>
          <w:szCs w:val="24"/>
        </w:rPr>
        <w:t>lõikega 2</w:t>
      </w:r>
      <w:r w:rsidR="00AA7BC1">
        <w:rPr>
          <w:rFonts w:ascii="Times New Roman" w:hAnsi="Times New Roman" w:cs="Times New Roman"/>
          <w:sz w:val="24"/>
          <w:szCs w:val="24"/>
          <w:vertAlign w:val="superscript"/>
        </w:rPr>
        <w:t>1</w:t>
      </w:r>
      <w:r w:rsidR="00707707" w:rsidRPr="004B6940">
        <w:rPr>
          <w:rFonts w:ascii="Times New Roman" w:hAnsi="Times New Roman" w:cs="Times New Roman"/>
          <w:sz w:val="24"/>
          <w:szCs w:val="24"/>
        </w:rPr>
        <w:t xml:space="preserve"> järgmises sõnastuses:</w:t>
      </w:r>
    </w:p>
    <w:p w14:paraId="74C1462E" w14:textId="12AAFEB8" w:rsidR="002A2812" w:rsidRPr="004B6940" w:rsidRDefault="002A2812"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r w:rsidR="00AA1141" w:rsidRPr="004B6940">
        <w:rPr>
          <w:rFonts w:ascii="Times New Roman" w:hAnsi="Times New Roman" w:cs="Times New Roman"/>
          <w:sz w:val="24"/>
          <w:szCs w:val="24"/>
        </w:rPr>
        <w:t>(2</w:t>
      </w:r>
      <w:r w:rsidR="00AA7BC1">
        <w:rPr>
          <w:rFonts w:ascii="Times New Roman" w:hAnsi="Times New Roman" w:cs="Times New Roman"/>
          <w:sz w:val="24"/>
          <w:szCs w:val="24"/>
          <w:vertAlign w:val="superscript"/>
        </w:rPr>
        <w:t>1</w:t>
      </w:r>
      <w:r w:rsidRPr="004B6940">
        <w:rPr>
          <w:rFonts w:ascii="Times New Roman" w:hAnsi="Times New Roman" w:cs="Times New Roman"/>
          <w:sz w:val="24"/>
          <w:szCs w:val="24"/>
        </w:rPr>
        <w:t xml:space="preserve">) </w:t>
      </w:r>
      <w:r w:rsidR="00122AFD" w:rsidRPr="004B6940">
        <w:rPr>
          <w:rFonts w:ascii="Times New Roman" w:hAnsi="Times New Roman" w:cs="Times New Roman"/>
          <w:sz w:val="24"/>
          <w:szCs w:val="24"/>
        </w:rPr>
        <w:t>M</w:t>
      </w:r>
      <w:r w:rsidR="00805952" w:rsidRPr="004B6940">
        <w:rPr>
          <w:rFonts w:ascii="Times New Roman" w:hAnsi="Times New Roman" w:cs="Times New Roman"/>
          <w:sz w:val="24"/>
          <w:szCs w:val="24"/>
        </w:rPr>
        <w:t>aksualase teabevahetuse seaduse § 20</w:t>
      </w:r>
      <w:r w:rsidR="00805952" w:rsidRPr="004B6940">
        <w:rPr>
          <w:rFonts w:ascii="Times New Roman" w:hAnsi="Times New Roman" w:cs="Times New Roman"/>
          <w:sz w:val="24"/>
          <w:szCs w:val="24"/>
          <w:vertAlign w:val="superscript"/>
        </w:rPr>
        <w:t>1</w:t>
      </w:r>
      <w:r w:rsidR="00805952" w:rsidRPr="004B6940">
        <w:rPr>
          <w:rFonts w:ascii="Times New Roman" w:hAnsi="Times New Roman" w:cs="Times New Roman"/>
          <w:sz w:val="24"/>
          <w:szCs w:val="24"/>
        </w:rPr>
        <w:t xml:space="preserve"> lõikes 1 nimetatud piiriüles</w:t>
      </w:r>
      <w:r w:rsidR="006C2C65" w:rsidRPr="004B6940">
        <w:rPr>
          <w:rFonts w:ascii="Times New Roman" w:hAnsi="Times New Roman" w:cs="Times New Roman"/>
          <w:sz w:val="24"/>
          <w:szCs w:val="24"/>
        </w:rPr>
        <w:t>e</w:t>
      </w:r>
      <w:r w:rsidR="00805952" w:rsidRPr="004B6940">
        <w:rPr>
          <w:rFonts w:ascii="Times New Roman" w:hAnsi="Times New Roman" w:cs="Times New Roman"/>
          <w:sz w:val="24"/>
          <w:szCs w:val="24"/>
        </w:rPr>
        <w:t xml:space="preserve"> eelotsus</w:t>
      </w:r>
      <w:r w:rsidR="006C2C65" w:rsidRPr="004B6940">
        <w:rPr>
          <w:rFonts w:ascii="Times New Roman" w:hAnsi="Times New Roman" w:cs="Times New Roman"/>
          <w:sz w:val="24"/>
          <w:szCs w:val="24"/>
        </w:rPr>
        <w:t xml:space="preserve">e </w:t>
      </w:r>
      <w:r w:rsidR="00122AFD" w:rsidRPr="004B6940">
        <w:rPr>
          <w:rFonts w:ascii="Times New Roman" w:hAnsi="Times New Roman" w:cs="Times New Roman"/>
          <w:sz w:val="24"/>
          <w:szCs w:val="24"/>
        </w:rPr>
        <w:t>taotlemise</w:t>
      </w:r>
      <w:r w:rsidR="001124D5">
        <w:rPr>
          <w:rFonts w:ascii="Times New Roman" w:hAnsi="Times New Roman" w:cs="Times New Roman"/>
          <w:sz w:val="24"/>
          <w:szCs w:val="24"/>
        </w:rPr>
        <w:t xml:space="preserve"> korra</w:t>
      </w:r>
      <w:r w:rsidR="00122AFD" w:rsidRPr="004B6940">
        <w:rPr>
          <w:rFonts w:ascii="Times New Roman" w:hAnsi="Times New Roman" w:cs="Times New Roman"/>
          <w:sz w:val="24"/>
          <w:szCs w:val="24"/>
        </w:rPr>
        <w:t>l</w:t>
      </w:r>
      <w:r w:rsidR="006C2C65" w:rsidRPr="004B6940">
        <w:rPr>
          <w:rFonts w:ascii="Times New Roman" w:hAnsi="Times New Roman" w:cs="Times New Roman"/>
          <w:sz w:val="24"/>
          <w:szCs w:val="24"/>
        </w:rPr>
        <w:t xml:space="preserve"> märgitakse taotluses </w:t>
      </w:r>
      <w:r w:rsidR="00FF2EF6" w:rsidRPr="004B6940">
        <w:rPr>
          <w:rFonts w:ascii="Times New Roman" w:hAnsi="Times New Roman" w:cs="Times New Roman"/>
          <w:sz w:val="24"/>
          <w:szCs w:val="24"/>
        </w:rPr>
        <w:t xml:space="preserve">taotleja </w:t>
      </w:r>
      <w:r w:rsidR="001124D5">
        <w:rPr>
          <w:rFonts w:ascii="Times New Roman" w:hAnsi="Times New Roman" w:cs="Times New Roman"/>
          <w:sz w:val="24"/>
          <w:szCs w:val="24"/>
        </w:rPr>
        <w:t>ja sellise</w:t>
      </w:r>
      <w:r w:rsidR="0000707C" w:rsidRPr="004B6940">
        <w:rPr>
          <w:rFonts w:ascii="Times New Roman" w:hAnsi="Times New Roman" w:cs="Times New Roman"/>
          <w:sz w:val="24"/>
          <w:szCs w:val="24"/>
        </w:rPr>
        <w:t xml:space="preserve"> </w:t>
      </w:r>
      <w:r w:rsidR="00B35E1F" w:rsidRPr="004B6940">
        <w:rPr>
          <w:rFonts w:ascii="Times New Roman" w:hAnsi="Times New Roman" w:cs="Times New Roman"/>
          <w:sz w:val="24"/>
          <w:szCs w:val="24"/>
        </w:rPr>
        <w:t xml:space="preserve">isiku </w:t>
      </w:r>
      <w:r w:rsidR="00F67702" w:rsidRPr="004B6940">
        <w:rPr>
          <w:rFonts w:ascii="Times New Roman" w:hAnsi="Times New Roman" w:cs="Times New Roman"/>
          <w:sz w:val="24"/>
          <w:szCs w:val="24"/>
        </w:rPr>
        <w:t xml:space="preserve">maksukohustuslase registreerimise number, </w:t>
      </w:r>
      <w:r w:rsidR="00A9771F" w:rsidRPr="004B6940">
        <w:rPr>
          <w:rFonts w:ascii="Times New Roman" w:hAnsi="Times New Roman" w:cs="Times New Roman"/>
          <w:sz w:val="24"/>
          <w:szCs w:val="24"/>
        </w:rPr>
        <w:t xml:space="preserve">keda eelotsus tõenäoliselt puudutab, </w:t>
      </w:r>
      <w:r w:rsidR="00F67702" w:rsidRPr="004B6940">
        <w:rPr>
          <w:rFonts w:ascii="Times New Roman" w:hAnsi="Times New Roman" w:cs="Times New Roman"/>
          <w:sz w:val="24"/>
          <w:szCs w:val="24"/>
        </w:rPr>
        <w:t xml:space="preserve">kui </w:t>
      </w:r>
      <w:r w:rsidR="00E85B2D" w:rsidRPr="004B6940">
        <w:rPr>
          <w:rFonts w:ascii="Times New Roman" w:hAnsi="Times New Roman" w:cs="Times New Roman"/>
          <w:sz w:val="24"/>
          <w:szCs w:val="24"/>
        </w:rPr>
        <w:t>tegemist ei ole Eesti residendiga tulumaksuseaduse §</w:t>
      </w:r>
      <w:r w:rsidR="00C823D8">
        <w:rPr>
          <w:rFonts w:ascii="Times New Roman" w:hAnsi="Times New Roman" w:cs="Times New Roman"/>
          <w:sz w:val="24"/>
          <w:szCs w:val="24"/>
        </w:rPr>
        <w:t> </w:t>
      </w:r>
      <w:r w:rsidR="00E85B2D" w:rsidRPr="004B6940">
        <w:rPr>
          <w:rFonts w:ascii="Times New Roman" w:hAnsi="Times New Roman" w:cs="Times New Roman"/>
          <w:sz w:val="24"/>
          <w:szCs w:val="24"/>
        </w:rPr>
        <w:t>6 tähenduses</w:t>
      </w:r>
      <w:r w:rsidR="00B35E1F" w:rsidRPr="004B6940">
        <w:rPr>
          <w:rFonts w:ascii="Times New Roman" w:hAnsi="Times New Roman" w:cs="Times New Roman"/>
          <w:sz w:val="24"/>
          <w:szCs w:val="24"/>
        </w:rPr>
        <w:t>.</w:t>
      </w:r>
      <w:r w:rsidR="00BA1ABB" w:rsidRPr="004B6940">
        <w:rPr>
          <w:rFonts w:ascii="Times New Roman" w:hAnsi="Times New Roman" w:cs="Times New Roman"/>
          <w:sz w:val="24"/>
          <w:szCs w:val="24"/>
        </w:rPr>
        <w:t>“</w:t>
      </w:r>
      <w:r w:rsidR="00033DF7" w:rsidRPr="004B6940">
        <w:rPr>
          <w:rFonts w:ascii="Times New Roman" w:hAnsi="Times New Roman" w:cs="Times New Roman"/>
          <w:sz w:val="24"/>
          <w:szCs w:val="24"/>
        </w:rPr>
        <w:t>;</w:t>
      </w:r>
    </w:p>
    <w:p w14:paraId="39CDA4F7" w14:textId="77777777" w:rsidR="00DC7AA5" w:rsidRPr="004B6940" w:rsidRDefault="00DC7AA5" w:rsidP="004B6940">
      <w:pPr>
        <w:spacing w:after="0" w:line="240" w:lineRule="auto"/>
        <w:rPr>
          <w:rFonts w:ascii="Times New Roman" w:hAnsi="Times New Roman" w:cs="Times New Roman"/>
          <w:sz w:val="24"/>
          <w:szCs w:val="24"/>
        </w:rPr>
      </w:pPr>
    </w:p>
    <w:p w14:paraId="51D94F5C" w14:textId="73709FB2" w:rsidR="005807AE" w:rsidRPr="004B6940" w:rsidRDefault="00414FE4" w:rsidP="004B6940">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3</w:t>
      </w:r>
      <w:r w:rsidR="00CD261D" w:rsidRPr="004B6940">
        <w:rPr>
          <w:rFonts w:ascii="Times New Roman" w:hAnsi="Times New Roman" w:cs="Times New Roman"/>
          <w:b/>
          <w:bCs/>
          <w:sz w:val="24"/>
          <w:szCs w:val="24"/>
        </w:rPr>
        <w:t>)</w:t>
      </w:r>
      <w:r w:rsidR="00AB30F8" w:rsidRPr="004B6940">
        <w:rPr>
          <w:rFonts w:ascii="Times New Roman" w:hAnsi="Times New Roman" w:cs="Times New Roman"/>
          <w:sz w:val="24"/>
          <w:szCs w:val="24"/>
        </w:rPr>
        <w:t xml:space="preserve"> paragrahvi</w:t>
      </w:r>
      <w:r w:rsidR="00CD261D" w:rsidRPr="004B6940">
        <w:rPr>
          <w:rFonts w:ascii="Times New Roman" w:hAnsi="Times New Roman" w:cs="Times New Roman"/>
          <w:sz w:val="24"/>
          <w:szCs w:val="24"/>
        </w:rPr>
        <w:t xml:space="preserve"> </w:t>
      </w:r>
      <w:r w:rsidR="00AB30F8" w:rsidRPr="004B6940">
        <w:rPr>
          <w:rFonts w:ascii="Times New Roman" w:hAnsi="Times New Roman" w:cs="Times New Roman"/>
          <w:sz w:val="24"/>
          <w:szCs w:val="24"/>
        </w:rPr>
        <w:t>155</w:t>
      </w:r>
      <w:r w:rsidR="00AB30F8" w:rsidRPr="004B6940">
        <w:rPr>
          <w:rFonts w:ascii="Times New Roman" w:hAnsi="Times New Roman" w:cs="Times New Roman"/>
          <w:sz w:val="24"/>
          <w:szCs w:val="24"/>
          <w:vertAlign w:val="superscript"/>
        </w:rPr>
        <w:t>3</w:t>
      </w:r>
      <w:r w:rsidR="002C5952" w:rsidRPr="004B6940">
        <w:rPr>
          <w:rFonts w:ascii="Times New Roman" w:hAnsi="Times New Roman" w:cs="Times New Roman"/>
          <w:sz w:val="24"/>
          <w:szCs w:val="24"/>
        </w:rPr>
        <w:t xml:space="preserve"> lõikes 2 </w:t>
      </w:r>
      <w:r w:rsidR="005807AE" w:rsidRPr="004B6940">
        <w:rPr>
          <w:rFonts w:ascii="Times New Roman" w:hAnsi="Times New Roman" w:cs="Times New Roman"/>
          <w:bCs/>
          <w:sz w:val="24"/>
          <w:szCs w:val="24"/>
        </w:rPr>
        <w:t>asendatakse arv „</w:t>
      </w:r>
      <w:r w:rsidR="002C5952" w:rsidRPr="004B6940">
        <w:rPr>
          <w:rFonts w:ascii="Times New Roman" w:hAnsi="Times New Roman" w:cs="Times New Roman"/>
          <w:bCs/>
          <w:sz w:val="24"/>
          <w:szCs w:val="24"/>
        </w:rPr>
        <w:t>3200</w:t>
      </w:r>
      <w:r w:rsidR="005807AE" w:rsidRPr="004B6940">
        <w:rPr>
          <w:rFonts w:ascii="Times New Roman" w:hAnsi="Times New Roman" w:cs="Times New Roman"/>
          <w:bCs/>
          <w:sz w:val="24"/>
          <w:szCs w:val="24"/>
        </w:rPr>
        <w:t>“ arvuga „</w:t>
      </w:r>
      <w:r w:rsidR="000C1D17" w:rsidRPr="004B6940">
        <w:rPr>
          <w:rFonts w:ascii="Times New Roman" w:hAnsi="Times New Roman" w:cs="Times New Roman"/>
          <w:bCs/>
          <w:sz w:val="24"/>
          <w:szCs w:val="24"/>
        </w:rPr>
        <w:t>50 000</w:t>
      </w:r>
      <w:r w:rsidR="005807AE" w:rsidRPr="004B6940">
        <w:rPr>
          <w:rFonts w:ascii="Times New Roman" w:hAnsi="Times New Roman" w:cs="Times New Roman"/>
          <w:bCs/>
          <w:sz w:val="24"/>
          <w:szCs w:val="24"/>
        </w:rPr>
        <w:t>“;</w:t>
      </w:r>
    </w:p>
    <w:p w14:paraId="30AFB822" w14:textId="2860A383" w:rsidR="00634B1E" w:rsidRPr="004B6940" w:rsidRDefault="00634B1E" w:rsidP="004B6940">
      <w:pPr>
        <w:spacing w:after="0" w:line="240" w:lineRule="auto"/>
        <w:rPr>
          <w:rFonts w:ascii="Times New Roman" w:hAnsi="Times New Roman" w:cs="Times New Roman"/>
          <w:sz w:val="24"/>
          <w:szCs w:val="24"/>
        </w:rPr>
      </w:pPr>
    </w:p>
    <w:p w14:paraId="6037C146" w14:textId="1BC1C19D" w:rsidR="00634B1E" w:rsidRPr="004B6940" w:rsidRDefault="00414FE4" w:rsidP="004B694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634B1E" w:rsidRPr="004B6940">
        <w:rPr>
          <w:rFonts w:ascii="Times New Roman" w:hAnsi="Times New Roman" w:cs="Times New Roman"/>
          <w:b/>
          <w:bCs/>
          <w:sz w:val="24"/>
          <w:szCs w:val="24"/>
        </w:rPr>
        <w:t>)</w:t>
      </w:r>
      <w:r w:rsidR="00634B1E" w:rsidRPr="004B6940">
        <w:rPr>
          <w:rFonts w:ascii="Times New Roman" w:hAnsi="Times New Roman" w:cs="Times New Roman"/>
          <w:sz w:val="24"/>
          <w:szCs w:val="24"/>
        </w:rPr>
        <w:t xml:space="preserve"> seaduse normitehnilise märkuse tekstiosa „ja (EL) 2021/514 (ELT L 104, 25.03.2021, lk 1–26)“ asendatakse tekstiosaga „, (EL) 2021/514 (ELT L 104, 25.03.2021, lk 1–26)</w:t>
      </w:r>
      <w:r w:rsidR="001F6E06" w:rsidRPr="004B6940">
        <w:rPr>
          <w:rFonts w:ascii="Times New Roman" w:hAnsi="Times New Roman" w:cs="Times New Roman"/>
          <w:sz w:val="24"/>
          <w:szCs w:val="24"/>
        </w:rPr>
        <w:t xml:space="preserve"> ja</w:t>
      </w:r>
      <w:r w:rsidR="00634B1E" w:rsidRPr="004B6940">
        <w:rPr>
          <w:rFonts w:ascii="Times New Roman" w:hAnsi="Times New Roman" w:cs="Times New Roman"/>
          <w:sz w:val="24"/>
          <w:szCs w:val="24"/>
        </w:rPr>
        <w:t xml:space="preserve"> (EL) 2023/2226 (ELT </w:t>
      </w:r>
      <w:r w:rsidR="006D39E7">
        <w:rPr>
          <w:rFonts w:ascii="Times New Roman" w:hAnsi="Times New Roman" w:cs="Times New Roman"/>
          <w:sz w:val="24"/>
          <w:szCs w:val="24"/>
        </w:rPr>
        <w:t xml:space="preserve">L 2023/2226, </w:t>
      </w:r>
      <w:r w:rsidR="00634B1E" w:rsidRPr="004B6940">
        <w:rPr>
          <w:rFonts w:ascii="Times New Roman" w:hAnsi="Times New Roman" w:cs="Times New Roman"/>
          <w:sz w:val="24"/>
          <w:szCs w:val="24"/>
        </w:rPr>
        <w:t>24.10.2023)“.</w:t>
      </w:r>
    </w:p>
    <w:p w14:paraId="5362AFC3" w14:textId="77777777" w:rsidR="00136C91" w:rsidRPr="004B6940" w:rsidRDefault="00136C91" w:rsidP="004B6940">
      <w:pPr>
        <w:spacing w:after="0" w:line="240" w:lineRule="auto"/>
        <w:rPr>
          <w:rFonts w:ascii="Times New Roman" w:hAnsi="Times New Roman" w:cs="Times New Roman"/>
          <w:sz w:val="24"/>
          <w:szCs w:val="24"/>
        </w:rPr>
      </w:pPr>
    </w:p>
    <w:p w14:paraId="62CB0961" w14:textId="44C3DBD9" w:rsidR="00136C91" w:rsidRPr="004B6940" w:rsidRDefault="00136C91" w:rsidP="004B6940">
      <w:pPr>
        <w:spacing w:after="0" w:line="240" w:lineRule="auto"/>
        <w:jc w:val="both"/>
        <w:rPr>
          <w:rFonts w:ascii="Times New Roman" w:hAnsi="Times New Roman" w:cs="Times New Roman"/>
          <w:b/>
          <w:sz w:val="24"/>
          <w:szCs w:val="24"/>
        </w:rPr>
      </w:pPr>
      <w:r w:rsidRPr="004B6940">
        <w:rPr>
          <w:rFonts w:ascii="Times New Roman" w:hAnsi="Times New Roman" w:cs="Times New Roman"/>
          <w:b/>
          <w:sz w:val="24"/>
          <w:szCs w:val="24"/>
        </w:rPr>
        <w:t xml:space="preserve">§ </w:t>
      </w:r>
      <w:r w:rsidR="00082DFA" w:rsidRPr="004B6940">
        <w:rPr>
          <w:rFonts w:ascii="Times New Roman" w:hAnsi="Times New Roman" w:cs="Times New Roman"/>
          <w:b/>
          <w:sz w:val="24"/>
          <w:szCs w:val="24"/>
        </w:rPr>
        <w:t>3</w:t>
      </w:r>
      <w:r w:rsidRPr="004B6940">
        <w:rPr>
          <w:rFonts w:ascii="Times New Roman" w:hAnsi="Times New Roman" w:cs="Times New Roman"/>
          <w:b/>
          <w:sz w:val="24"/>
          <w:szCs w:val="24"/>
        </w:rPr>
        <w:t>. Seaduse jõustumine</w:t>
      </w:r>
    </w:p>
    <w:p w14:paraId="2233AB3A" w14:textId="77777777" w:rsidR="00136C91" w:rsidRPr="004B6940" w:rsidRDefault="00136C91" w:rsidP="004B6940">
      <w:pPr>
        <w:spacing w:after="0" w:line="240" w:lineRule="auto"/>
        <w:jc w:val="both"/>
        <w:outlineLvl w:val="0"/>
        <w:rPr>
          <w:rFonts w:ascii="Times New Roman" w:hAnsi="Times New Roman" w:cs="Times New Roman"/>
          <w:b/>
          <w:sz w:val="24"/>
          <w:szCs w:val="24"/>
        </w:rPr>
      </w:pPr>
    </w:p>
    <w:p w14:paraId="333C9382" w14:textId="6BEB9AA8" w:rsidR="00136C91" w:rsidRPr="004B6940" w:rsidRDefault="00136C91" w:rsidP="004B6940">
      <w:pPr>
        <w:spacing w:after="0" w:line="240" w:lineRule="auto"/>
        <w:jc w:val="both"/>
        <w:outlineLvl w:val="0"/>
        <w:rPr>
          <w:rFonts w:ascii="Times New Roman" w:hAnsi="Times New Roman" w:cs="Times New Roman"/>
          <w:sz w:val="24"/>
          <w:szCs w:val="24"/>
        </w:rPr>
      </w:pPr>
      <w:r w:rsidRPr="004B6940">
        <w:rPr>
          <w:rFonts w:ascii="Times New Roman" w:hAnsi="Times New Roman" w:cs="Times New Roman"/>
          <w:sz w:val="24"/>
          <w:szCs w:val="24"/>
        </w:rPr>
        <w:t xml:space="preserve">(1) Käesolev seadus jõustub 2026. aasta 1. jaanuaril. </w:t>
      </w:r>
    </w:p>
    <w:p w14:paraId="3175625C" w14:textId="77777777" w:rsidR="009B276A" w:rsidRPr="004B6940" w:rsidRDefault="009B276A" w:rsidP="004B6940">
      <w:pPr>
        <w:spacing w:after="0" w:line="240" w:lineRule="auto"/>
        <w:jc w:val="both"/>
        <w:outlineLvl w:val="0"/>
        <w:rPr>
          <w:rFonts w:ascii="Times New Roman" w:hAnsi="Times New Roman" w:cs="Times New Roman"/>
          <w:sz w:val="24"/>
          <w:szCs w:val="24"/>
        </w:rPr>
      </w:pPr>
    </w:p>
    <w:p w14:paraId="0426A8C4" w14:textId="0B162B5B" w:rsidR="009B276A" w:rsidRPr="004B6940" w:rsidRDefault="009B276A" w:rsidP="004B6940">
      <w:pPr>
        <w:spacing w:after="0" w:line="240" w:lineRule="auto"/>
        <w:jc w:val="both"/>
        <w:outlineLvl w:val="0"/>
        <w:rPr>
          <w:rFonts w:ascii="Times New Roman" w:hAnsi="Times New Roman" w:cs="Times New Roman"/>
          <w:sz w:val="24"/>
          <w:szCs w:val="24"/>
        </w:rPr>
      </w:pPr>
      <w:r w:rsidRPr="004B6940">
        <w:rPr>
          <w:rFonts w:ascii="Times New Roman" w:hAnsi="Times New Roman" w:cs="Times New Roman"/>
          <w:sz w:val="24"/>
          <w:szCs w:val="24"/>
        </w:rPr>
        <w:t>(</w:t>
      </w:r>
      <w:r w:rsidR="009738E5" w:rsidRPr="004B6940">
        <w:rPr>
          <w:rFonts w:ascii="Times New Roman" w:hAnsi="Times New Roman" w:cs="Times New Roman"/>
          <w:sz w:val="24"/>
          <w:szCs w:val="24"/>
        </w:rPr>
        <w:t>2</w:t>
      </w:r>
      <w:r w:rsidRPr="004B6940">
        <w:rPr>
          <w:rFonts w:ascii="Times New Roman" w:hAnsi="Times New Roman" w:cs="Times New Roman"/>
          <w:sz w:val="24"/>
          <w:szCs w:val="24"/>
        </w:rPr>
        <w:t>) Käesoleva seaduse</w:t>
      </w:r>
      <w:r w:rsidR="002E625C" w:rsidRPr="004B6940">
        <w:rPr>
          <w:rFonts w:ascii="Times New Roman" w:hAnsi="Times New Roman" w:cs="Times New Roman"/>
          <w:sz w:val="24"/>
          <w:szCs w:val="24"/>
        </w:rPr>
        <w:t xml:space="preserve"> § 1 p</w:t>
      </w:r>
      <w:r w:rsidR="00F06367">
        <w:rPr>
          <w:rFonts w:ascii="Times New Roman" w:hAnsi="Times New Roman" w:cs="Times New Roman"/>
          <w:sz w:val="24"/>
          <w:szCs w:val="24"/>
        </w:rPr>
        <w:t>unktid</w:t>
      </w:r>
      <w:r w:rsidR="002E625C" w:rsidRPr="004B6940">
        <w:rPr>
          <w:rFonts w:ascii="Times New Roman" w:hAnsi="Times New Roman" w:cs="Times New Roman"/>
          <w:sz w:val="24"/>
          <w:szCs w:val="24"/>
        </w:rPr>
        <w:t xml:space="preserve"> </w:t>
      </w:r>
      <w:commentRangeStart w:id="122"/>
      <w:r w:rsidR="005330E8">
        <w:rPr>
          <w:rFonts w:ascii="Times New Roman" w:hAnsi="Times New Roman" w:cs="Times New Roman"/>
          <w:sz w:val="24"/>
          <w:szCs w:val="24"/>
        </w:rPr>
        <w:t>1</w:t>
      </w:r>
      <w:r w:rsidR="00F06367">
        <w:rPr>
          <w:rFonts w:ascii="Times New Roman" w:hAnsi="Times New Roman" w:cs="Times New Roman"/>
          <w:sz w:val="24"/>
          <w:szCs w:val="24"/>
        </w:rPr>
        <w:t>4</w:t>
      </w:r>
      <w:r w:rsidRPr="004B6940">
        <w:rPr>
          <w:rFonts w:ascii="Times New Roman" w:hAnsi="Times New Roman" w:cs="Times New Roman"/>
          <w:sz w:val="24"/>
          <w:szCs w:val="24"/>
        </w:rPr>
        <w:t xml:space="preserve"> </w:t>
      </w:r>
      <w:r w:rsidR="00B46D89" w:rsidRPr="004B6940">
        <w:rPr>
          <w:rFonts w:ascii="Times New Roman" w:hAnsi="Times New Roman" w:cs="Times New Roman"/>
          <w:sz w:val="24"/>
          <w:szCs w:val="24"/>
        </w:rPr>
        <w:t xml:space="preserve">ja </w:t>
      </w:r>
      <w:r w:rsidR="005330E8">
        <w:rPr>
          <w:rFonts w:ascii="Times New Roman" w:hAnsi="Times New Roman" w:cs="Times New Roman"/>
          <w:sz w:val="24"/>
          <w:szCs w:val="24"/>
        </w:rPr>
        <w:t>1</w:t>
      </w:r>
      <w:r w:rsidR="00F06367">
        <w:rPr>
          <w:rFonts w:ascii="Times New Roman" w:hAnsi="Times New Roman" w:cs="Times New Roman"/>
          <w:sz w:val="24"/>
          <w:szCs w:val="24"/>
        </w:rPr>
        <w:t>6</w:t>
      </w:r>
      <w:r w:rsidR="00A5502D" w:rsidRPr="004B6940">
        <w:rPr>
          <w:rFonts w:ascii="Times New Roman" w:hAnsi="Times New Roman" w:cs="Times New Roman"/>
          <w:sz w:val="24"/>
          <w:szCs w:val="24"/>
        </w:rPr>
        <w:t xml:space="preserve"> </w:t>
      </w:r>
      <w:commentRangeEnd w:id="122"/>
      <w:r w:rsidR="00B41E70">
        <w:rPr>
          <w:rStyle w:val="Kommentaariviide"/>
        </w:rPr>
        <w:commentReference w:id="122"/>
      </w:r>
      <w:r w:rsidR="00A5502D" w:rsidRPr="004B6940">
        <w:rPr>
          <w:rFonts w:ascii="Times New Roman" w:hAnsi="Times New Roman" w:cs="Times New Roman"/>
          <w:sz w:val="24"/>
          <w:szCs w:val="24"/>
        </w:rPr>
        <w:t xml:space="preserve">ning </w:t>
      </w:r>
      <w:r w:rsidRPr="004B6940">
        <w:rPr>
          <w:rFonts w:ascii="Times New Roman" w:hAnsi="Times New Roman" w:cs="Times New Roman"/>
          <w:sz w:val="24"/>
          <w:szCs w:val="24"/>
        </w:rPr>
        <w:t>§ 2 p</w:t>
      </w:r>
      <w:r w:rsidR="00F06367">
        <w:rPr>
          <w:rFonts w:ascii="Times New Roman" w:hAnsi="Times New Roman" w:cs="Times New Roman"/>
          <w:sz w:val="24"/>
          <w:szCs w:val="24"/>
        </w:rPr>
        <w:t>unkt</w:t>
      </w:r>
      <w:r w:rsidRPr="004B6940">
        <w:rPr>
          <w:rFonts w:ascii="Times New Roman" w:hAnsi="Times New Roman" w:cs="Times New Roman"/>
          <w:sz w:val="24"/>
          <w:szCs w:val="24"/>
        </w:rPr>
        <w:t xml:space="preserve"> </w:t>
      </w:r>
      <w:r w:rsidR="00414FE4">
        <w:rPr>
          <w:rFonts w:ascii="Times New Roman" w:hAnsi="Times New Roman" w:cs="Times New Roman"/>
          <w:sz w:val="24"/>
          <w:szCs w:val="24"/>
        </w:rPr>
        <w:t>2</w:t>
      </w:r>
      <w:r w:rsidR="00E00A0F" w:rsidRPr="004B6940">
        <w:rPr>
          <w:rFonts w:ascii="Times New Roman" w:hAnsi="Times New Roman" w:cs="Times New Roman"/>
          <w:sz w:val="24"/>
          <w:szCs w:val="24"/>
        </w:rPr>
        <w:t xml:space="preserve"> </w:t>
      </w:r>
      <w:r w:rsidR="00F534FE" w:rsidRPr="004B6940">
        <w:rPr>
          <w:rFonts w:ascii="Times New Roman" w:hAnsi="Times New Roman" w:cs="Times New Roman"/>
          <w:sz w:val="24"/>
          <w:szCs w:val="24"/>
        </w:rPr>
        <w:t>jõustu</w:t>
      </w:r>
      <w:r w:rsidR="00414FE4">
        <w:rPr>
          <w:rFonts w:ascii="Times New Roman" w:hAnsi="Times New Roman" w:cs="Times New Roman"/>
          <w:sz w:val="24"/>
          <w:szCs w:val="24"/>
        </w:rPr>
        <w:t>vad</w:t>
      </w:r>
      <w:r w:rsidR="00F534FE" w:rsidRPr="004B6940">
        <w:rPr>
          <w:rFonts w:ascii="Times New Roman" w:hAnsi="Times New Roman" w:cs="Times New Roman"/>
          <w:sz w:val="24"/>
          <w:szCs w:val="24"/>
        </w:rPr>
        <w:t xml:space="preserve"> 202</w:t>
      </w:r>
      <w:r w:rsidR="002A0031" w:rsidRPr="004B6940">
        <w:rPr>
          <w:rFonts w:ascii="Times New Roman" w:hAnsi="Times New Roman" w:cs="Times New Roman"/>
          <w:sz w:val="24"/>
          <w:szCs w:val="24"/>
        </w:rPr>
        <w:t>7</w:t>
      </w:r>
      <w:r w:rsidR="00F534FE" w:rsidRPr="004B6940">
        <w:rPr>
          <w:rFonts w:ascii="Times New Roman" w:hAnsi="Times New Roman" w:cs="Times New Roman"/>
          <w:sz w:val="24"/>
          <w:szCs w:val="24"/>
        </w:rPr>
        <w:t xml:space="preserve">. aasta </w:t>
      </w:r>
      <w:r w:rsidR="002A0031" w:rsidRPr="004B6940">
        <w:rPr>
          <w:rFonts w:ascii="Times New Roman" w:hAnsi="Times New Roman" w:cs="Times New Roman"/>
          <w:sz w:val="24"/>
          <w:szCs w:val="24"/>
        </w:rPr>
        <w:t>3</w:t>
      </w:r>
      <w:r w:rsidR="00F534FE" w:rsidRPr="004B6940">
        <w:rPr>
          <w:rFonts w:ascii="Times New Roman" w:hAnsi="Times New Roman" w:cs="Times New Roman"/>
          <w:sz w:val="24"/>
          <w:szCs w:val="24"/>
        </w:rPr>
        <w:t>1.</w:t>
      </w:r>
      <w:r w:rsidR="008D7754">
        <w:rPr>
          <w:rFonts w:ascii="Times New Roman" w:hAnsi="Times New Roman" w:cs="Times New Roman"/>
          <w:sz w:val="24"/>
          <w:szCs w:val="24"/>
        </w:rPr>
        <w:t> </w:t>
      </w:r>
      <w:r w:rsidR="002A0031" w:rsidRPr="004B6940">
        <w:rPr>
          <w:rFonts w:ascii="Times New Roman" w:hAnsi="Times New Roman" w:cs="Times New Roman"/>
          <w:sz w:val="24"/>
          <w:szCs w:val="24"/>
        </w:rPr>
        <w:t>detsembril</w:t>
      </w:r>
      <w:r w:rsidR="00550712">
        <w:rPr>
          <w:rFonts w:ascii="Times New Roman" w:hAnsi="Times New Roman" w:cs="Times New Roman"/>
          <w:sz w:val="24"/>
          <w:szCs w:val="24"/>
        </w:rPr>
        <w:t>.</w:t>
      </w:r>
    </w:p>
    <w:p w14:paraId="5803E886" w14:textId="77777777" w:rsidR="00136C91" w:rsidRPr="004B6940" w:rsidRDefault="00136C91" w:rsidP="004B6940">
      <w:pPr>
        <w:spacing w:after="0" w:line="240" w:lineRule="auto"/>
        <w:jc w:val="both"/>
        <w:outlineLvl w:val="0"/>
        <w:rPr>
          <w:rFonts w:ascii="Times New Roman" w:hAnsi="Times New Roman" w:cs="Times New Roman"/>
          <w:sz w:val="24"/>
          <w:szCs w:val="24"/>
        </w:rPr>
      </w:pPr>
    </w:p>
    <w:p w14:paraId="6F3A38AF" w14:textId="77777777" w:rsidR="00136C91" w:rsidRPr="004B6940" w:rsidRDefault="00136C91" w:rsidP="004B6940">
      <w:pPr>
        <w:spacing w:after="0" w:line="240" w:lineRule="auto"/>
        <w:jc w:val="both"/>
        <w:rPr>
          <w:rFonts w:ascii="Times New Roman" w:hAnsi="Times New Roman" w:cs="Times New Roman"/>
          <w:sz w:val="24"/>
          <w:szCs w:val="24"/>
        </w:rPr>
      </w:pPr>
    </w:p>
    <w:p w14:paraId="2BCE11EF" w14:textId="77777777" w:rsidR="00331C95" w:rsidRPr="004B6940" w:rsidRDefault="00331C95"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 xml:space="preserve">Lauri </w:t>
      </w:r>
      <w:proofErr w:type="spellStart"/>
      <w:r w:rsidRPr="004B6940">
        <w:rPr>
          <w:rFonts w:ascii="Times New Roman" w:hAnsi="Times New Roman" w:cs="Times New Roman"/>
          <w:sz w:val="24"/>
          <w:szCs w:val="24"/>
        </w:rPr>
        <w:t>Hussar</w:t>
      </w:r>
      <w:proofErr w:type="spellEnd"/>
    </w:p>
    <w:p w14:paraId="1B92CDB3" w14:textId="77777777" w:rsidR="00331C95" w:rsidRPr="004B6940" w:rsidRDefault="00331C95"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Riigikogu esimees</w:t>
      </w:r>
    </w:p>
    <w:p w14:paraId="3EB542E1" w14:textId="77777777" w:rsidR="00E903FF" w:rsidRPr="004B6940" w:rsidRDefault="00E903FF" w:rsidP="004B6940">
      <w:pPr>
        <w:spacing w:after="0" w:line="240" w:lineRule="auto"/>
        <w:jc w:val="both"/>
        <w:rPr>
          <w:rFonts w:ascii="Times New Roman" w:hAnsi="Times New Roman" w:cs="Times New Roman"/>
          <w:sz w:val="24"/>
          <w:szCs w:val="24"/>
        </w:rPr>
      </w:pPr>
    </w:p>
    <w:p w14:paraId="4AD37CF7" w14:textId="4401A279" w:rsidR="00E903FF" w:rsidRPr="004B6940" w:rsidRDefault="00E903FF" w:rsidP="004B6940">
      <w:pPr>
        <w:pBdr>
          <w:bottom w:val="single" w:sz="6" w:space="1" w:color="auto"/>
        </w:pBd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Tallinn, ………………………. 2025</w:t>
      </w:r>
    </w:p>
    <w:p w14:paraId="2E6DF7A8" w14:textId="77777777" w:rsidR="00E903FF" w:rsidRPr="004B6940" w:rsidRDefault="00E903FF" w:rsidP="004B6940">
      <w:pPr>
        <w:pBdr>
          <w:bottom w:val="single" w:sz="6" w:space="1" w:color="auto"/>
        </w:pBdr>
        <w:spacing w:after="0" w:line="240" w:lineRule="auto"/>
        <w:jc w:val="both"/>
        <w:rPr>
          <w:rFonts w:ascii="Times New Roman" w:hAnsi="Times New Roman" w:cs="Times New Roman"/>
          <w:sz w:val="24"/>
          <w:szCs w:val="24"/>
        </w:rPr>
      </w:pPr>
    </w:p>
    <w:p w14:paraId="4BC2BF66" w14:textId="04D058F6" w:rsidR="00E903FF" w:rsidRPr="004B6940" w:rsidRDefault="00E903F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Algatab Vabariigi Valitsus ………………………………….2025</w:t>
      </w:r>
    </w:p>
    <w:p w14:paraId="09357DF4" w14:textId="77777777" w:rsidR="00E903FF" w:rsidRPr="004B6940" w:rsidRDefault="00E903FF" w:rsidP="004B6940">
      <w:pPr>
        <w:spacing w:after="0" w:line="240" w:lineRule="auto"/>
        <w:jc w:val="both"/>
        <w:rPr>
          <w:rFonts w:ascii="Times New Roman" w:hAnsi="Times New Roman" w:cs="Times New Roman"/>
          <w:sz w:val="24"/>
          <w:szCs w:val="24"/>
        </w:rPr>
      </w:pPr>
    </w:p>
    <w:p w14:paraId="642DC192" w14:textId="77777777" w:rsidR="00E903FF" w:rsidRPr="004B6940" w:rsidRDefault="00E903F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(allkirjastatud digitaalselt)</w:t>
      </w:r>
    </w:p>
    <w:p w14:paraId="4A67E644" w14:textId="2B5EB3DB" w:rsidR="00E903FF" w:rsidRPr="004B6940" w:rsidRDefault="00E903F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w:t>
      </w:r>
    </w:p>
    <w:p w14:paraId="0EF98B95" w14:textId="77777777" w:rsidR="00E903FF" w:rsidRPr="004B6940" w:rsidRDefault="00E903FF" w:rsidP="004B6940">
      <w:pPr>
        <w:spacing w:after="0" w:line="240" w:lineRule="auto"/>
        <w:jc w:val="both"/>
        <w:rPr>
          <w:rFonts w:ascii="Times New Roman" w:hAnsi="Times New Roman" w:cs="Times New Roman"/>
          <w:sz w:val="24"/>
          <w:szCs w:val="24"/>
        </w:rPr>
      </w:pPr>
      <w:r w:rsidRPr="004B6940">
        <w:rPr>
          <w:rFonts w:ascii="Times New Roman" w:hAnsi="Times New Roman" w:cs="Times New Roman"/>
          <w:sz w:val="24"/>
          <w:szCs w:val="24"/>
        </w:rPr>
        <w:t>Valitsuse nõunik</w:t>
      </w:r>
    </w:p>
    <w:p w14:paraId="166C948B" w14:textId="77777777" w:rsidR="00E903FF" w:rsidRPr="004B6940" w:rsidRDefault="00E903FF" w:rsidP="004B6940">
      <w:pPr>
        <w:spacing w:after="0" w:line="240" w:lineRule="auto"/>
        <w:jc w:val="both"/>
        <w:rPr>
          <w:rFonts w:ascii="Times New Roman" w:hAnsi="Times New Roman" w:cs="Times New Roman"/>
          <w:sz w:val="24"/>
          <w:szCs w:val="24"/>
        </w:rPr>
      </w:pPr>
    </w:p>
    <w:p w14:paraId="5E8B61ED" w14:textId="77777777" w:rsidR="00E903FF" w:rsidRPr="004B6940" w:rsidRDefault="00E903FF" w:rsidP="004B6940">
      <w:pPr>
        <w:spacing w:after="0" w:line="240" w:lineRule="auto"/>
        <w:jc w:val="both"/>
        <w:rPr>
          <w:rFonts w:ascii="Times New Roman" w:hAnsi="Times New Roman" w:cs="Times New Roman"/>
          <w:sz w:val="24"/>
          <w:szCs w:val="24"/>
        </w:rPr>
      </w:pPr>
    </w:p>
    <w:p w14:paraId="1C14BE08" w14:textId="77777777" w:rsidR="00136C91" w:rsidRPr="004B6940" w:rsidRDefault="00136C91" w:rsidP="004B6940">
      <w:pPr>
        <w:widowControl w:val="0"/>
        <w:tabs>
          <w:tab w:val="left" w:pos="0"/>
        </w:tabs>
        <w:suppressAutoHyphens/>
        <w:autoSpaceDN w:val="0"/>
        <w:spacing w:after="0" w:line="240" w:lineRule="auto"/>
        <w:jc w:val="both"/>
        <w:textAlignment w:val="baseline"/>
        <w:rPr>
          <w:rFonts w:ascii="Times New Roman" w:hAnsi="Times New Roman" w:cs="Times New Roman"/>
          <w:sz w:val="24"/>
          <w:szCs w:val="24"/>
        </w:rPr>
      </w:pPr>
    </w:p>
    <w:sectPr w:rsidR="00136C91" w:rsidRPr="004B6940">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tariina Kärsten - JUSTDIGI" w:date="2025-09-24T13:23:00Z" w:initials="KK">
    <w:p w14:paraId="69D161F3" w14:textId="77777777" w:rsidR="00C20FEB" w:rsidRDefault="00C20FEB" w:rsidP="00C20FEB">
      <w:pPr>
        <w:pStyle w:val="Kommentaaritekst"/>
      </w:pPr>
      <w:r>
        <w:rPr>
          <w:rStyle w:val="Kommentaariviide"/>
        </w:rPr>
        <w:annotationRef/>
      </w:r>
      <w:r>
        <w:t xml:space="preserve">SK-st saan aru, et krüptovara kasutaja ja klient on siin normis üks ja sama isik. Kui kasutame sama isiku tähistamiseks normis kahte erinevat terminit, siis see tekitab segadust. Võimalikud lahendused: </w:t>
      </w:r>
    </w:p>
    <w:p w14:paraId="256C22AC" w14:textId="77777777" w:rsidR="00C20FEB" w:rsidRDefault="00C20FEB" w:rsidP="00C20FEB">
      <w:pPr>
        <w:pStyle w:val="Kommentaaritekst"/>
      </w:pPr>
      <w:r>
        <w:rPr>
          <w:i/>
          <w:iCs/>
        </w:rPr>
        <w:t xml:space="preserve">Kui </w:t>
      </w:r>
      <w:r>
        <w:rPr>
          <w:i/>
          <w:iCs/>
          <w:u w:val="single"/>
        </w:rPr>
        <w:t xml:space="preserve">krüptovara kasutajast klient </w:t>
      </w:r>
      <w:r>
        <w:rPr>
          <w:i/>
          <w:iCs/>
        </w:rPr>
        <w:t xml:space="preserve">ei ole …, takistab krüptovarateenuse osutaja teha </w:t>
      </w:r>
      <w:r>
        <w:rPr>
          <w:i/>
          <w:iCs/>
          <w:u w:val="single"/>
        </w:rPr>
        <w:t xml:space="preserve">sellel </w:t>
      </w:r>
      <w:r>
        <w:rPr>
          <w:i/>
          <w:iCs/>
        </w:rPr>
        <w:t xml:space="preserve">kliendil … </w:t>
      </w:r>
    </w:p>
  </w:comment>
  <w:comment w:id="3" w:author="Katariina Kärsten - JUSTDIGI" w:date="2025-09-24T13:38:00Z" w:initials="KK">
    <w:p w14:paraId="049CDE9B" w14:textId="2434BC91" w:rsidR="00E250E7" w:rsidRDefault="00E250E7" w:rsidP="00E250E7">
      <w:pPr>
        <w:pStyle w:val="Kommentaaritekst"/>
      </w:pPr>
      <w:r>
        <w:rPr>
          <w:rStyle w:val="Kommentaariviide"/>
        </w:rPr>
        <w:annotationRef/>
      </w:r>
      <w:r>
        <w:t xml:space="preserve">Sellisel viisil EL õigusaktile viitamine ei ole HÕNTE järgi lubatav, vt HÕNTE § 29 lg 3 ja 4. Seepärast tuleb sulgudes olev lühend eelnõust välja jätta. </w:t>
      </w:r>
    </w:p>
    <w:p w14:paraId="6D9F4AD3" w14:textId="77777777" w:rsidR="00E250E7" w:rsidRDefault="00E250E7" w:rsidP="00E250E7">
      <w:pPr>
        <w:pStyle w:val="Kommentaaritekst"/>
      </w:pPr>
      <w:r>
        <w:t xml:space="preserve">Palume kasutada lisatavas peatükis korrektset lühiviidet: </w:t>
      </w:r>
      <w:r>
        <w:rPr>
          <w:i/>
          <w:iCs/>
        </w:rPr>
        <w:t>Euroopa Parlamendi ja nõukogu määruse (EL) 2023/1114</w:t>
      </w:r>
      <w:r>
        <w:t xml:space="preserve">. </w:t>
      </w:r>
    </w:p>
  </w:comment>
  <w:comment w:id="6" w:author="Katariina Kärsten - JUSTDIGI" w:date="2025-09-24T14:01:00Z" w:initials="KK">
    <w:p w14:paraId="3BA01F15" w14:textId="77777777" w:rsidR="00B07DE6" w:rsidRDefault="003400EC" w:rsidP="00B07DE6">
      <w:pPr>
        <w:pStyle w:val="Kommentaaritekst"/>
      </w:pPr>
      <w:r>
        <w:rPr>
          <w:rStyle w:val="Kommentaariviide"/>
        </w:rPr>
        <w:annotationRef/>
      </w:r>
      <w:r w:rsidR="00B07DE6">
        <w:t xml:space="preserve">Palume eelnõus läbivalt kasutada HÕNTE § 29 lg 3 kohast korrektset viidet direktiivile, vt ka märkust kooskõlastuskirjas kehtiva MTVS § 8-1 lg 1 kohta. </w:t>
      </w:r>
    </w:p>
  </w:comment>
  <w:comment w:id="8" w:author="Katariina Kärsten - JUSTDIGI" w:date="2025-09-24T14:05:00Z" w:initials="KK">
    <w:p w14:paraId="7D87C91A" w14:textId="77777777" w:rsidR="005B0604" w:rsidRDefault="0056383B" w:rsidP="005B0604">
      <w:pPr>
        <w:pStyle w:val="Kommentaaritekst"/>
      </w:pPr>
      <w:r>
        <w:rPr>
          <w:rStyle w:val="Kommentaariviide"/>
        </w:rPr>
        <w:annotationRef/>
      </w:r>
      <w:r w:rsidR="005B0604">
        <w:t xml:space="preserve">Direktiiv kasutab lisade ja jagude tähistamiseks rooma numbreid. Peame oma viidetes kasutama samasugust tähistust, vt ka märkust kooskõlastuskirjas kehtiva MTVS § 8-1 lg 1 kohta. </w:t>
      </w:r>
    </w:p>
  </w:comment>
  <w:comment w:id="19" w:author="Katariina Kärsten - JUSTDIGI" w:date="2025-09-24T14:08:00Z" w:initials="KK">
    <w:p w14:paraId="4401FD7C" w14:textId="0C8DFC21" w:rsidR="005817A0" w:rsidRDefault="00CB5691" w:rsidP="005817A0">
      <w:pPr>
        <w:pStyle w:val="Kommentaaritekst"/>
      </w:pPr>
      <w:r>
        <w:rPr>
          <w:rStyle w:val="Kommentaariviide"/>
        </w:rPr>
        <w:annotationRef/>
      </w:r>
      <w:r w:rsidR="005817A0">
        <w:t xml:space="preserve">VI lisa 2. jagu on pealkirjastatud "Aruandlusnõuded", sama on kasutatud llpool, MTVS § 8-15 lg 2 . Miks ütleme siin aruandlusreeglid, aga mitte aruandlusnõuded? Kui erisuseks põhjust ei ole, siis palume ühtlustada. </w:t>
      </w:r>
    </w:p>
  </w:comment>
  <w:comment w:id="29" w:author="Katariina Kärsten - JUSTDIGI" w:date="2025-09-24T14:01:00Z" w:initials="KK">
    <w:p w14:paraId="72E44E59" w14:textId="7E52B5D3" w:rsidR="004A50C3" w:rsidRDefault="004A50C3" w:rsidP="004A50C3">
      <w:pPr>
        <w:pStyle w:val="Kommentaaritekst"/>
      </w:pPr>
      <w:r>
        <w:rPr>
          <w:rStyle w:val="Kommentaariviide"/>
        </w:rPr>
        <w:annotationRef/>
      </w:r>
      <w:r>
        <w:t xml:space="preserve">Palume eelnõus läbivalt kasutada HÕNTE § 29 lg 3 kohast korrektset viidet direktiivile, vt ka märkust kooskõlastuskirjas kehtiva MTVS § 8-1 lg 1 kohta. </w:t>
      </w:r>
    </w:p>
  </w:comment>
  <w:comment w:id="34" w:author="Katariina Kärsten - JUSTDIGI" w:date="2025-09-24T15:33:00Z" w:initials="KK">
    <w:p w14:paraId="2CEFBF16" w14:textId="77777777" w:rsidR="009C202E" w:rsidRDefault="009C202E" w:rsidP="009C202E">
      <w:pPr>
        <w:pStyle w:val="Kommentaaritekst"/>
      </w:pPr>
      <w:r>
        <w:rPr>
          <w:rStyle w:val="Kommentaariviide"/>
        </w:rPr>
        <w:annotationRef/>
      </w:r>
      <w:r>
        <w:t xml:space="preserve">Selle normi sisu ei ole arusaadav, ka SK ei ava seda. Palume selgitada. </w:t>
      </w:r>
    </w:p>
  </w:comment>
  <w:comment w:id="47" w:author="Katariina Kärsten - JUSTDIGI" w:date="2025-09-24T16:09:00Z" w:initials="KK">
    <w:p w14:paraId="31C5F17C" w14:textId="77777777" w:rsidR="00C60413" w:rsidRDefault="00C60413" w:rsidP="00C60413">
      <w:pPr>
        <w:pStyle w:val="Kommentaaritekst"/>
      </w:pPr>
      <w:r>
        <w:rPr>
          <w:rStyle w:val="Kommentaariviide"/>
        </w:rPr>
        <w:annotationRef/>
      </w:r>
      <w:r>
        <w:t xml:space="preserve">HÕNTE § 18 lg 5 teise lause järgi tuleb iga termin esitada eraldi lõikes. Seetõttu tuleb krüptovarateenuse mõiste viia eraldi lõikesse. </w:t>
      </w:r>
    </w:p>
    <w:p w14:paraId="70FED6D6" w14:textId="77777777" w:rsidR="00C60413" w:rsidRDefault="00C60413" w:rsidP="00C60413">
      <w:pPr>
        <w:pStyle w:val="Kommentaaritekst"/>
      </w:pPr>
      <w:r>
        <w:t xml:space="preserve">Lisaks: kõik teised terminid esitatakse viitega "käesoleva peatüki tähenduses". Kas on mingi põhjus, miks krüptovarateenus on vaja laiemalt määratleda? </w:t>
      </w:r>
    </w:p>
  </w:comment>
  <w:comment w:id="72" w:author="Katariina Kärsten - JUSTDIGI" w:date="2025-09-24T16:28:00Z" w:initials="KK">
    <w:p w14:paraId="34E9E32A" w14:textId="77777777" w:rsidR="0050120D" w:rsidRDefault="0050120D" w:rsidP="0050120D">
      <w:pPr>
        <w:pStyle w:val="Kommentaaritekst"/>
      </w:pPr>
      <w:r>
        <w:rPr>
          <w:rStyle w:val="Kommentaariviide"/>
        </w:rPr>
        <w:annotationRef/>
      </w:r>
      <w:r>
        <w:t xml:space="preserve">Norm on esitatud kujul, mida tavapäraselt kasutatakse termini määratlemiseks (residentsuse kinnitus on…). Samas jääb eelnõust arusaamatuks, kas ja kellel on kohustus kõnealune kinnitus anda või küsida. SK järgi on mõeldud seda, et krüptovarateenuse osutaja peab kliendilt sellise kinnituse küsima. Palume norm ümber sõnastada, et sellest tuleks välja krüptovarateenuse osutaja kohustus. Praegune sõnastus sellist kohustust ei pane. </w:t>
      </w:r>
    </w:p>
  </w:comment>
  <w:comment w:id="96" w:author="Katariina Kärsten - JUSTDIGI" w:date="2025-09-24T16:52:00Z" w:initials="KK">
    <w:p w14:paraId="4C0B7952" w14:textId="77777777" w:rsidR="0088486F" w:rsidRDefault="008C72A7" w:rsidP="0088486F">
      <w:pPr>
        <w:pStyle w:val="Kommentaaritekst"/>
      </w:pPr>
      <w:r>
        <w:rPr>
          <w:rStyle w:val="Kommentaariviide"/>
        </w:rPr>
        <w:annotationRef/>
      </w:r>
      <w:r w:rsidR="0088486F">
        <w:t xml:space="preserve">Registreerimise kohustus on esitatud lõikes 1. Lõike 2 eesmärk on viidata direktiivi tingimustele ja registreerimise tähtajale. Selleks, et see normist selgemalt välja tuleks, palume norm vastavalt sõnastada, nt nõnda: </w:t>
      </w:r>
    </w:p>
    <w:p w14:paraId="05F5B32F" w14:textId="77777777" w:rsidR="0088486F" w:rsidRDefault="0088486F" w:rsidP="0088486F">
      <w:pPr>
        <w:pStyle w:val="Kommentaaritekst"/>
      </w:pPr>
      <w:r>
        <w:rPr>
          <w:i/>
          <w:iCs/>
        </w:rPr>
        <w:t>Krüptovarateenuse osutaja registreerib end maksuhalduri juures enne käesoleva seaduse § 8</w:t>
      </w:r>
      <w:r>
        <w:rPr>
          <w:i/>
          <w:iCs/>
          <w:vertAlign w:val="superscript"/>
        </w:rPr>
        <w:t>15</w:t>
      </w:r>
      <w:r>
        <w:rPr>
          <w:i/>
          <w:iCs/>
        </w:rPr>
        <w:t xml:space="preserve"> lõikes 3 nimetatud teabe esitamise tähtaja möödumist Nõukogu direktiivi 2011/16/EL VI lisa 5. jao F jaotise kohaselt. </w:t>
      </w:r>
    </w:p>
  </w:comment>
  <w:comment w:id="103" w:author="Katariina Kärsten - JUSTDIGI" w:date="2025-09-24T16:55:00Z" w:initials="KK">
    <w:p w14:paraId="0B4697C5" w14:textId="221A924F" w:rsidR="005910B6" w:rsidRDefault="005910B6" w:rsidP="005910B6">
      <w:pPr>
        <w:pStyle w:val="Kommentaaritekst"/>
      </w:pPr>
      <w:r>
        <w:rPr>
          <w:rStyle w:val="Kommentaariviide"/>
        </w:rPr>
        <w:annotationRef/>
      </w:r>
      <w:r>
        <w:t xml:space="preserve">Soovitame siin täpsustada, et andmed esitatakse maksuhaldurile: </w:t>
      </w:r>
    </w:p>
    <w:p w14:paraId="5D5BAE6F" w14:textId="77777777" w:rsidR="005910B6" w:rsidRDefault="005910B6" w:rsidP="005910B6">
      <w:pPr>
        <w:pStyle w:val="Kommentaaritekst"/>
      </w:pPr>
      <w:r>
        <w:rPr>
          <w:i/>
          <w:iCs/>
        </w:rPr>
        <w:t xml:space="preserve">… esitab krüptovarateenuse osutaja maksuhaldurile järgmised andmed: … </w:t>
      </w:r>
    </w:p>
  </w:comment>
  <w:comment w:id="106" w:author="Katariina Kärsten - JUSTDIGI" w:date="2025-09-24T17:14:00Z" w:initials="KK">
    <w:p w14:paraId="0FD4E20E" w14:textId="77777777" w:rsidR="00EA1002" w:rsidRDefault="00EA1002" w:rsidP="00EA1002">
      <w:pPr>
        <w:pStyle w:val="Kommentaaritekst"/>
      </w:pPr>
      <w:r>
        <w:rPr>
          <w:rStyle w:val="Kommentaariviide"/>
        </w:rPr>
        <w:annotationRef/>
      </w:r>
      <w:r>
        <w:t xml:space="preserve">Parem sõnaselgelt välja öelda, kes peab keda teavitama: </w:t>
      </w:r>
    </w:p>
    <w:p w14:paraId="573A6D91" w14:textId="77777777" w:rsidR="00EA1002" w:rsidRDefault="00EA1002" w:rsidP="00EA1002">
      <w:pPr>
        <w:pStyle w:val="Kommentaaritekst"/>
      </w:pPr>
      <w:r>
        <w:rPr>
          <w:i/>
          <w:iCs/>
        </w:rPr>
        <w:t xml:space="preserve">Krüptovarateenuse osutaja teavitab maksuhaldurit viivitamata … </w:t>
      </w:r>
    </w:p>
  </w:comment>
  <w:comment w:id="122" w:author="Katariina Kärsten - JUSTDIGI" w:date="2025-09-24T17:32:00Z" w:initials="KK">
    <w:p w14:paraId="663BC09F" w14:textId="77777777" w:rsidR="00B41E70" w:rsidRDefault="00B41E70" w:rsidP="00B41E70">
      <w:pPr>
        <w:pStyle w:val="Kommentaaritekst"/>
      </w:pPr>
      <w:r>
        <w:rPr>
          <w:rStyle w:val="Kommentaariviide"/>
        </w:rPr>
        <w:annotationRef/>
      </w:r>
      <w:r>
        <w:t xml:space="preserve">SK järgi soovitakse ka MTVS § 20-2 muudatusi rakendada alates 2028. aastast. Palume üle vaadata, kas on vaja jõustumissätet täiendada.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6C22AC" w15:done="0"/>
  <w15:commentEx w15:paraId="6D9F4AD3" w15:done="0"/>
  <w15:commentEx w15:paraId="3BA01F15" w15:done="0"/>
  <w15:commentEx w15:paraId="7D87C91A" w15:done="0"/>
  <w15:commentEx w15:paraId="4401FD7C" w15:done="0"/>
  <w15:commentEx w15:paraId="72E44E59" w15:done="0"/>
  <w15:commentEx w15:paraId="2CEFBF16" w15:done="0"/>
  <w15:commentEx w15:paraId="70FED6D6" w15:done="0"/>
  <w15:commentEx w15:paraId="34E9E32A" w15:done="0"/>
  <w15:commentEx w15:paraId="05F5B32F" w15:done="0"/>
  <w15:commentEx w15:paraId="5D5BAE6F" w15:done="0"/>
  <w15:commentEx w15:paraId="573A6D91" w15:done="0"/>
  <w15:commentEx w15:paraId="663BC0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77AB4B" w16cex:dateUtc="2025-09-24T10:23:00Z"/>
  <w16cex:commentExtensible w16cex:durableId="6C4A5487" w16cex:dateUtc="2025-09-24T10:38:00Z"/>
  <w16cex:commentExtensible w16cex:durableId="6836D988" w16cex:dateUtc="2025-09-24T11:01:00Z"/>
  <w16cex:commentExtensible w16cex:durableId="669F5C6D" w16cex:dateUtc="2025-09-24T11:05:00Z"/>
  <w16cex:commentExtensible w16cex:durableId="510CC8D4" w16cex:dateUtc="2025-09-24T11:08:00Z"/>
  <w16cex:commentExtensible w16cex:durableId="555FA5CE" w16cex:dateUtc="2025-09-24T11:01:00Z"/>
  <w16cex:commentExtensible w16cex:durableId="72D02F0E" w16cex:dateUtc="2025-09-24T12:33:00Z"/>
  <w16cex:commentExtensible w16cex:durableId="7F1867C0" w16cex:dateUtc="2025-09-24T13:09:00Z"/>
  <w16cex:commentExtensible w16cex:durableId="1A1226BB" w16cex:dateUtc="2025-09-24T13:28:00Z"/>
  <w16cex:commentExtensible w16cex:durableId="665E48BD" w16cex:dateUtc="2025-09-24T13:52:00Z"/>
  <w16cex:commentExtensible w16cex:durableId="29701371" w16cex:dateUtc="2025-09-24T13:55:00Z"/>
  <w16cex:commentExtensible w16cex:durableId="4A289761" w16cex:dateUtc="2025-09-24T14:14:00Z"/>
  <w16cex:commentExtensible w16cex:durableId="7C82DB4F" w16cex:dateUtc="2025-09-24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6C22AC" w16cid:durableId="6F77AB4B"/>
  <w16cid:commentId w16cid:paraId="6D9F4AD3" w16cid:durableId="6C4A5487"/>
  <w16cid:commentId w16cid:paraId="3BA01F15" w16cid:durableId="6836D988"/>
  <w16cid:commentId w16cid:paraId="7D87C91A" w16cid:durableId="669F5C6D"/>
  <w16cid:commentId w16cid:paraId="4401FD7C" w16cid:durableId="510CC8D4"/>
  <w16cid:commentId w16cid:paraId="72E44E59" w16cid:durableId="555FA5CE"/>
  <w16cid:commentId w16cid:paraId="2CEFBF16" w16cid:durableId="72D02F0E"/>
  <w16cid:commentId w16cid:paraId="70FED6D6" w16cid:durableId="7F1867C0"/>
  <w16cid:commentId w16cid:paraId="34E9E32A" w16cid:durableId="1A1226BB"/>
  <w16cid:commentId w16cid:paraId="05F5B32F" w16cid:durableId="665E48BD"/>
  <w16cid:commentId w16cid:paraId="5D5BAE6F" w16cid:durableId="29701371"/>
  <w16cid:commentId w16cid:paraId="573A6D91" w16cid:durableId="4A289761"/>
  <w16cid:commentId w16cid:paraId="663BC09F" w16cid:durableId="7C82DB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40CE6" w14:textId="77777777" w:rsidR="007C6E21" w:rsidRDefault="007C6E21" w:rsidP="00F94F75">
      <w:pPr>
        <w:spacing w:after="0" w:line="240" w:lineRule="auto"/>
      </w:pPr>
      <w:r>
        <w:separator/>
      </w:r>
    </w:p>
  </w:endnote>
  <w:endnote w:type="continuationSeparator" w:id="0">
    <w:p w14:paraId="4D704DE1" w14:textId="77777777" w:rsidR="007C6E21" w:rsidRDefault="007C6E21" w:rsidP="00F94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758584"/>
      <w:docPartObj>
        <w:docPartGallery w:val="Page Numbers (Bottom of Page)"/>
        <w:docPartUnique/>
      </w:docPartObj>
    </w:sdtPr>
    <w:sdtContent>
      <w:p w14:paraId="0F4BF625" w14:textId="45C8663E" w:rsidR="00F94F75" w:rsidRDefault="00F94F75">
        <w:pPr>
          <w:pStyle w:val="Jalus"/>
          <w:jc w:val="center"/>
        </w:pPr>
        <w:r w:rsidRPr="00F94F75">
          <w:rPr>
            <w:rFonts w:ascii="Times New Roman" w:hAnsi="Times New Roman" w:cs="Times New Roman"/>
            <w:sz w:val="24"/>
            <w:szCs w:val="24"/>
          </w:rPr>
          <w:fldChar w:fldCharType="begin"/>
        </w:r>
        <w:r w:rsidRPr="00F94F75">
          <w:rPr>
            <w:rFonts w:ascii="Times New Roman" w:hAnsi="Times New Roman" w:cs="Times New Roman"/>
            <w:sz w:val="24"/>
            <w:szCs w:val="24"/>
          </w:rPr>
          <w:instrText>PAGE   \* MERGEFORMAT</w:instrText>
        </w:r>
        <w:r w:rsidRPr="00F94F75">
          <w:rPr>
            <w:rFonts w:ascii="Times New Roman" w:hAnsi="Times New Roman" w:cs="Times New Roman"/>
            <w:sz w:val="24"/>
            <w:szCs w:val="24"/>
          </w:rPr>
          <w:fldChar w:fldCharType="separate"/>
        </w:r>
        <w:r w:rsidRPr="00F94F75">
          <w:rPr>
            <w:rFonts w:ascii="Times New Roman" w:hAnsi="Times New Roman" w:cs="Times New Roman"/>
            <w:sz w:val="24"/>
            <w:szCs w:val="24"/>
          </w:rPr>
          <w:t>2</w:t>
        </w:r>
        <w:r w:rsidRPr="00F94F75">
          <w:rPr>
            <w:rFonts w:ascii="Times New Roman" w:hAnsi="Times New Roman" w:cs="Times New Roman"/>
            <w:sz w:val="24"/>
            <w:szCs w:val="24"/>
          </w:rPr>
          <w:fldChar w:fldCharType="end"/>
        </w:r>
      </w:p>
    </w:sdtContent>
  </w:sdt>
  <w:p w14:paraId="05CC546A" w14:textId="77777777" w:rsidR="00F94F75" w:rsidRDefault="00F94F7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636F7" w14:textId="77777777" w:rsidR="007C6E21" w:rsidRDefault="007C6E21" w:rsidP="00F94F75">
      <w:pPr>
        <w:spacing w:after="0" w:line="240" w:lineRule="auto"/>
      </w:pPr>
      <w:r>
        <w:separator/>
      </w:r>
    </w:p>
  </w:footnote>
  <w:footnote w:type="continuationSeparator" w:id="0">
    <w:p w14:paraId="45ED7B93" w14:textId="77777777" w:rsidR="007C6E21" w:rsidRDefault="007C6E21" w:rsidP="00F94F75">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2EC"/>
    <w:rsid w:val="00000EA6"/>
    <w:rsid w:val="000014EB"/>
    <w:rsid w:val="0000396C"/>
    <w:rsid w:val="000044D6"/>
    <w:rsid w:val="000050CB"/>
    <w:rsid w:val="00005999"/>
    <w:rsid w:val="0000707C"/>
    <w:rsid w:val="00007962"/>
    <w:rsid w:val="00010015"/>
    <w:rsid w:val="000104F2"/>
    <w:rsid w:val="0001271E"/>
    <w:rsid w:val="00012F0F"/>
    <w:rsid w:val="0003232B"/>
    <w:rsid w:val="00033DF7"/>
    <w:rsid w:val="00042803"/>
    <w:rsid w:val="000432CB"/>
    <w:rsid w:val="000450C9"/>
    <w:rsid w:val="000451D1"/>
    <w:rsid w:val="00054698"/>
    <w:rsid w:val="00056280"/>
    <w:rsid w:val="00057D6F"/>
    <w:rsid w:val="000602BF"/>
    <w:rsid w:val="000656B3"/>
    <w:rsid w:val="00067652"/>
    <w:rsid w:val="00070499"/>
    <w:rsid w:val="00070D96"/>
    <w:rsid w:val="0007698B"/>
    <w:rsid w:val="00080BDE"/>
    <w:rsid w:val="0008178F"/>
    <w:rsid w:val="00082DFA"/>
    <w:rsid w:val="00085F33"/>
    <w:rsid w:val="00086FE4"/>
    <w:rsid w:val="000902AC"/>
    <w:rsid w:val="0009421F"/>
    <w:rsid w:val="000A325B"/>
    <w:rsid w:val="000B18D9"/>
    <w:rsid w:val="000B214E"/>
    <w:rsid w:val="000B7510"/>
    <w:rsid w:val="000B7E6A"/>
    <w:rsid w:val="000C1A05"/>
    <w:rsid w:val="000C1D17"/>
    <w:rsid w:val="000C1E21"/>
    <w:rsid w:val="000C284E"/>
    <w:rsid w:val="000C52B2"/>
    <w:rsid w:val="000C7FC6"/>
    <w:rsid w:val="000D24B2"/>
    <w:rsid w:val="000D2CFE"/>
    <w:rsid w:val="000D33C7"/>
    <w:rsid w:val="000D42FD"/>
    <w:rsid w:val="000D5323"/>
    <w:rsid w:val="000E0253"/>
    <w:rsid w:val="000E4920"/>
    <w:rsid w:val="000E640C"/>
    <w:rsid w:val="000E6BA0"/>
    <w:rsid w:val="000F21C6"/>
    <w:rsid w:val="000F6557"/>
    <w:rsid w:val="00101539"/>
    <w:rsid w:val="00104A2C"/>
    <w:rsid w:val="001124D5"/>
    <w:rsid w:val="0011446C"/>
    <w:rsid w:val="001210CD"/>
    <w:rsid w:val="00122AFD"/>
    <w:rsid w:val="0012425A"/>
    <w:rsid w:val="00130EF0"/>
    <w:rsid w:val="0013526A"/>
    <w:rsid w:val="00136C91"/>
    <w:rsid w:val="0014554D"/>
    <w:rsid w:val="001547FC"/>
    <w:rsid w:val="001574BF"/>
    <w:rsid w:val="00162EF3"/>
    <w:rsid w:val="00164471"/>
    <w:rsid w:val="00164F7E"/>
    <w:rsid w:val="001656D5"/>
    <w:rsid w:val="00172788"/>
    <w:rsid w:val="00172F85"/>
    <w:rsid w:val="00177F64"/>
    <w:rsid w:val="001829B7"/>
    <w:rsid w:val="00192481"/>
    <w:rsid w:val="001933FE"/>
    <w:rsid w:val="001966A9"/>
    <w:rsid w:val="00197FA2"/>
    <w:rsid w:val="001A178D"/>
    <w:rsid w:val="001A1EB3"/>
    <w:rsid w:val="001A2082"/>
    <w:rsid w:val="001A4141"/>
    <w:rsid w:val="001B29FE"/>
    <w:rsid w:val="001B345D"/>
    <w:rsid w:val="001B3904"/>
    <w:rsid w:val="001B4A0A"/>
    <w:rsid w:val="001B5559"/>
    <w:rsid w:val="001B7E0C"/>
    <w:rsid w:val="001C0589"/>
    <w:rsid w:val="001C275C"/>
    <w:rsid w:val="001C52FB"/>
    <w:rsid w:val="001C5AAF"/>
    <w:rsid w:val="001C621C"/>
    <w:rsid w:val="001D6D8F"/>
    <w:rsid w:val="001E49FF"/>
    <w:rsid w:val="001E65E7"/>
    <w:rsid w:val="001F08ED"/>
    <w:rsid w:val="001F6E06"/>
    <w:rsid w:val="002023A8"/>
    <w:rsid w:val="00210AC7"/>
    <w:rsid w:val="00210BCC"/>
    <w:rsid w:val="002110B5"/>
    <w:rsid w:val="00211C9E"/>
    <w:rsid w:val="002172F0"/>
    <w:rsid w:val="00232248"/>
    <w:rsid w:val="002409C6"/>
    <w:rsid w:val="00244B9B"/>
    <w:rsid w:val="00247B45"/>
    <w:rsid w:val="002535DA"/>
    <w:rsid w:val="00257CA9"/>
    <w:rsid w:val="00262574"/>
    <w:rsid w:val="00271705"/>
    <w:rsid w:val="00272FEB"/>
    <w:rsid w:val="0029045D"/>
    <w:rsid w:val="00290C07"/>
    <w:rsid w:val="002A0031"/>
    <w:rsid w:val="002A2812"/>
    <w:rsid w:val="002A4985"/>
    <w:rsid w:val="002A68F2"/>
    <w:rsid w:val="002B562F"/>
    <w:rsid w:val="002C5952"/>
    <w:rsid w:val="002C60B3"/>
    <w:rsid w:val="002C67A5"/>
    <w:rsid w:val="002C7557"/>
    <w:rsid w:val="002E0A5F"/>
    <w:rsid w:val="002E0D42"/>
    <w:rsid w:val="002E0E04"/>
    <w:rsid w:val="002E2BEF"/>
    <w:rsid w:val="002E625C"/>
    <w:rsid w:val="002F12DA"/>
    <w:rsid w:val="002F19D0"/>
    <w:rsid w:val="002F6C79"/>
    <w:rsid w:val="002F7573"/>
    <w:rsid w:val="002F7859"/>
    <w:rsid w:val="00300903"/>
    <w:rsid w:val="0030182C"/>
    <w:rsid w:val="003028DC"/>
    <w:rsid w:val="0030592D"/>
    <w:rsid w:val="00310969"/>
    <w:rsid w:val="00312314"/>
    <w:rsid w:val="00317B9C"/>
    <w:rsid w:val="00320957"/>
    <w:rsid w:val="00320968"/>
    <w:rsid w:val="003244C6"/>
    <w:rsid w:val="0032668E"/>
    <w:rsid w:val="00331C95"/>
    <w:rsid w:val="00334D81"/>
    <w:rsid w:val="00335588"/>
    <w:rsid w:val="003400EC"/>
    <w:rsid w:val="003448AF"/>
    <w:rsid w:val="00344DB5"/>
    <w:rsid w:val="00345A03"/>
    <w:rsid w:val="00346A51"/>
    <w:rsid w:val="00350108"/>
    <w:rsid w:val="00354ECA"/>
    <w:rsid w:val="00357D9B"/>
    <w:rsid w:val="00367E35"/>
    <w:rsid w:val="00372DCC"/>
    <w:rsid w:val="0037632A"/>
    <w:rsid w:val="00381C80"/>
    <w:rsid w:val="0038631A"/>
    <w:rsid w:val="00395625"/>
    <w:rsid w:val="003A29AC"/>
    <w:rsid w:val="003B59EF"/>
    <w:rsid w:val="003B5F3F"/>
    <w:rsid w:val="003B7094"/>
    <w:rsid w:val="003C0AA8"/>
    <w:rsid w:val="003C400A"/>
    <w:rsid w:val="003C40E1"/>
    <w:rsid w:val="003C73D5"/>
    <w:rsid w:val="003E7643"/>
    <w:rsid w:val="003E7F25"/>
    <w:rsid w:val="003F0078"/>
    <w:rsid w:val="003F1FA4"/>
    <w:rsid w:val="003F3FFA"/>
    <w:rsid w:val="003F7E7C"/>
    <w:rsid w:val="00406327"/>
    <w:rsid w:val="00406C49"/>
    <w:rsid w:val="0040781B"/>
    <w:rsid w:val="00412C76"/>
    <w:rsid w:val="004132FD"/>
    <w:rsid w:val="00414FE4"/>
    <w:rsid w:val="0042459C"/>
    <w:rsid w:val="00432075"/>
    <w:rsid w:val="00433C59"/>
    <w:rsid w:val="00435BC2"/>
    <w:rsid w:val="00441DD6"/>
    <w:rsid w:val="004445E6"/>
    <w:rsid w:val="00450D67"/>
    <w:rsid w:val="00463338"/>
    <w:rsid w:val="00466E8F"/>
    <w:rsid w:val="00471B29"/>
    <w:rsid w:val="00475414"/>
    <w:rsid w:val="00475DB8"/>
    <w:rsid w:val="00483EFA"/>
    <w:rsid w:val="00485316"/>
    <w:rsid w:val="00487721"/>
    <w:rsid w:val="00495905"/>
    <w:rsid w:val="004A50C3"/>
    <w:rsid w:val="004B1E2A"/>
    <w:rsid w:val="004B350F"/>
    <w:rsid w:val="004B5B55"/>
    <w:rsid w:val="004B6940"/>
    <w:rsid w:val="004B7376"/>
    <w:rsid w:val="004B77B2"/>
    <w:rsid w:val="004C166C"/>
    <w:rsid w:val="004C1935"/>
    <w:rsid w:val="004C1B8B"/>
    <w:rsid w:val="004C23AE"/>
    <w:rsid w:val="004C4E88"/>
    <w:rsid w:val="004C67C0"/>
    <w:rsid w:val="004C6BF6"/>
    <w:rsid w:val="004D1370"/>
    <w:rsid w:val="004D1CA0"/>
    <w:rsid w:val="004D5F1A"/>
    <w:rsid w:val="004E1D75"/>
    <w:rsid w:val="004E4446"/>
    <w:rsid w:val="004F1BC0"/>
    <w:rsid w:val="004F2251"/>
    <w:rsid w:val="004F63BC"/>
    <w:rsid w:val="0050120D"/>
    <w:rsid w:val="00501CCB"/>
    <w:rsid w:val="005043FD"/>
    <w:rsid w:val="00510015"/>
    <w:rsid w:val="00516412"/>
    <w:rsid w:val="0051664A"/>
    <w:rsid w:val="005257C9"/>
    <w:rsid w:val="00530FE5"/>
    <w:rsid w:val="00531F70"/>
    <w:rsid w:val="005330E8"/>
    <w:rsid w:val="005331E7"/>
    <w:rsid w:val="005342A8"/>
    <w:rsid w:val="00535C8A"/>
    <w:rsid w:val="0054206E"/>
    <w:rsid w:val="005432D1"/>
    <w:rsid w:val="00545A00"/>
    <w:rsid w:val="00545BC3"/>
    <w:rsid w:val="00550611"/>
    <w:rsid w:val="00550712"/>
    <w:rsid w:val="00550CED"/>
    <w:rsid w:val="00553997"/>
    <w:rsid w:val="00554D16"/>
    <w:rsid w:val="0055751D"/>
    <w:rsid w:val="0056383B"/>
    <w:rsid w:val="00567652"/>
    <w:rsid w:val="0057199F"/>
    <w:rsid w:val="0057246D"/>
    <w:rsid w:val="00572CD0"/>
    <w:rsid w:val="00573B06"/>
    <w:rsid w:val="00576709"/>
    <w:rsid w:val="00580582"/>
    <w:rsid w:val="005807AE"/>
    <w:rsid w:val="005817A0"/>
    <w:rsid w:val="00581C38"/>
    <w:rsid w:val="00582048"/>
    <w:rsid w:val="005843AB"/>
    <w:rsid w:val="005843BB"/>
    <w:rsid w:val="00590C12"/>
    <w:rsid w:val="005910B6"/>
    <w:rsid w:val="00595370"/>
    <w:rsid w:val="005954FE"/>
    <w:rsid w:val="00596DFA"/>
    <w:rsid w:val="005A1A1D"/>
    <w:rsid w:val="005A54E1"/>
    <w:rsid w:val="005A6AD8"/>
    <w:rsid w:val="005A6C70"/>
    <w:rsid w:val="005A6FC8"/>
    <w:rsid w:val="005B0604"/>
    <w:rsid w:val="005B0C3E"/>
    <w:rsid w:val="005B2BBF"/>
    <w:rsid w:val="005B40BF"/>
    <w:rsid w:val="005B4BE3"/>
    <w:rsid w:val="005B7EFF"/>
    <w:rsid w:val="005C2155"/>
    <w:rsid w:val="005C7A1B"/>
    <w:rsid w:val="005D2D12"/>
    <w:rsid w:val="005D39DF"/>
    <w:rsid w:val="005D4EC9"/>
    <w:rsid w:val="005D642B"/>
    <w:rsid w:val="005E03A6"/>
    <w:rsid w:val="005E07D4"/>
    <w:rsid w:val="005E1595"/>
    <w:rsid w:val="005E3512"/>
    <w:rsid w:val="005E6646"/>
    <w:rsid w:val="005F4AD7"/>
    <w:rsid w:val="005F5CDA"/>
    <w:rsid w:val="005F65F0"/>
    <w:rsid w:val="00603B1A"/>
    <w:rsid w:val="00607C47"/>
    <w:rsid w:val="00611D1E"/>
    <w:rsid w:val="006127F6"/>
    <w:rsid w:val="006131B5"/>
    <w:rsid w:val="00614651"/>
    <w:rsid w:val="006224B5"/>
    <w:rsid w:val="0062672B"/>
    <w:rsid w:val="006320F2"/>
    <w:rsid w:val="0063388C"/>
    <w:rsid w:val="00634B1E"/>
    <w:rsid w:val="006365B3"/>
    <w:rsid w:val="006403AB"/>
    <w:rsid w:val="006518EB"/>
    <w:rsid w:val="00653FD6"/>
    <w:rsid w:val="006545BD"/>
    <w:rsid w:val="00657858"/>
    <w:rsid w:val="00657B77"/>
    <w:rsid w:val="00664086"/>
    <w:rsid w:val="006654C9"/>
    <w:rsid w:val="00666C22"/>
    <w:rsid w:val="00667F59"/>
    <w:rsid w:val="00673315"/>
    <w:rsid w:val="00677463"/>
    <w:rsid w:val="00685113"/>
    <w:rsid w:val="00686A10"/>
    <w:rsid w:val="0069082C"/>
    <w:rsid w:val="006922EC"/>
    <w:rsid w:val="006A06CD"/>
    <w:rsid w:val="006A08A6"/>
    <w:rsid w:val="006A235E"/>
    <w:rsid w:val="006A45C3"/>
    <w:rsid w:val="006B7358"/>
    <w:rsid w:val="006C03C7"/>
    <w:rsid w:val="006C0434"/>
    <w:rsid w:val="006C1ED7"/>
    <w:rsid w:val="006C2C65"/>
    <w:rsid w:val="006D1E62"/>
    <w:rsid w:val="006D2010"/>
    <w:rsid w:val="006D39E7"/>
    <w:rsid w:val="006E5DD0"/>
    <w:rsid w:val="006E6D35"/>
    <w:rsid w:val="006F093C"/>
    <w:rsid w:val="006F2658"/>
    <w:rsid w:val="006F5AEF"/>
    <w:rsid w:val="006F6E6D"/>
    <w:rsid w:val="00705F07"/>
    <w:rsid w:val="0070743E"/>
    <w:rsid w:val="00707707"/>
    <w:rsid w:val="00711C7F"/>
    <w:rsid w:val="00720B94"/>
    <w:rsid w:val="00720FE2"/>
    <w:rsid w:val="00721144"/>
    <w:rsid w:val="00721547"/>
    <w:rsid w:val="00722B65"/>
    <w:rsid w:val="00722DAE"/>
    <w:rsid w:val="007233BE"/>
    <w:rsid w:val="007267BC"/>
    <w:rsid w:val="00734AB7"/>
    <w:rsid w:val="007407A7"/>
    <w:rsid w:val="00740FD8"/>
    <w:rsid w:val="00747980"/>
    <w:rsid w:val="00752340"/>
    <w:rsid w:val="007523F2"/>
    <w:rsid w:val="00754C33"/>
    <w:rsid w:val="007601A5"/>
    <w:rsid w:val="00760857"/>
    <w:rsid w:val="0077069A"/>
    <w:rsid w:val="00771C75"/>
    <w:rsid w:val="007739CE"/>
    <w:rsid w:val="007772C8"/>
    <w:rsid w:val="00780D64"/>
    <w:rsid w:val="00786EA8"/>
    <w:rsid w:val="00790D3D"/>
    <w:rsid w:val="007A300F"/>
    <w:rsid w:val="007B048F"/>
    <w:rsid w:val="007B2D2E"/>
    <w:rsid w:val="007B37AE"/>
    <w:rsid w:val="007B69A8"/>
    <w:rsid w:val="007B735F"/>
    <w:rsid w:val="007C6E21"/>
    <w:rsid w:val="007D049C"/>
    <w:rsid w:val="007D2F87"/>
    <w:rsid w:val="007D4240"/>
    <w:rsid w:val="007E392E"/>
    <w:rsid w:val="007E4D66"/>
    <w:rsid w:val="007F1D84"/>
    <w:rsid w:val="007F5015"/>
    <w:rsid w:val="007F54F7"/>
    <w:rsid w:val="008005E9"/>
    <w:rsid w:val="008016C0"/>
    <w:rsid w:val="0080523E"/>
    <w:rsid w:val="00805952"/>
    <w:rsid w:val="008061C2"/>
    <w:rsid w:val="0081213D"/>
    <w:rsid w:val="008127CA"/>
    <w:rsid w:val="0081489A"/>
    <w:rsid w:val="00814BE1"/>
    <w:rsid w:val="00823436"/>
    <w:rsid w:val="00823B03"/>
    <w:rsid w:val="008314E2"/>
    <w:rsid w:val="008316E0"/>
    <w:rsid w:val="00834FCF"/>
    <w:rsid w:val="00835E79"/>
    <w:rsid w:val="008361B5"/>
    <w:rsid w:val="00840F5A"/>
    <w:rsid w:val="008417D5"/>
    <w:rsid w:val="00845D12"/>
    <w:rsid w:val="008463A2"/>
    <w:rsid w:val="00852043"/>
    <w:rsid w:val="008550AC"/>
    <w:rsid w:val="00856A55"/>
    <w:rsid w:val="00860DA8"/>
    <w:rsid w:val="00862053"/>
    <w:rsid w:val="008623AB"/>
    <w:rsid w:val="008663C1"/>
    <w:rsid w:val="00880025"/>
    <w:rsid w:val="0088434A"/>
    <w:rsid w:val="0088486F"/>
    <w:rsid w:val="0088719B"/>
    <w:rsid w:val="0089080D"/>
    <w:rsid w:val="008915F2"/>
    <w:rsid w:val="00894ADC"/>
    <w:rsid w:val="00896F65"/>
    <w:rsid w:val="00897B28"/>
    <w:rsid w:val="008A0184"/>
    <w:rsid w:val="008A7F85"/>
    <w:rsid w:val="008B291C"/>
    <w:rsid w:val="008B332D"/>
    <w:rsid w:val="008B7C47"/>
    <w:rsid w:val="008C183A"/>
    <w:rsid w:val="008C60B0"/>
    <w:rsid w:val="008C72A7"/>
    <w:rsid w:val="008C7DA8"/>
    <w:rsid w:val="008D20B4"/>
    <w:rsid w:val="008D4C35"/>
    <w:rsid w:val="008D7754"/>
    <w:rsid w:val="008E5D96"/>
    <w:rsid w:val="008E7E9C"/>
    <w:rsid w:val="008F0323"/>
    <w:rsid w:val="008F76C7"/>
    <w:rsid w:val="00905374"/>
    <w:rsid w:val="00907EC0"/>
    <w:rsid w:val="00916B89"/>
    <w:rsid w:val="00917C71"/>
    <w:rsid w:val="00921813"/>
    <w:rsid w:val="009248E3"/>
    <w:rsid w:val="00925368"/>
    <w:rsid w:val="00925803"/>
    <w:rsid w:val="0092582E"/>
    <w:rsid w:val="00930B69"/>
    <w:rsid w:val="00945325"/>
    <w:rsid w:val="0094594B"/>
    <w:rsid w:val="00945AF5"/>
    <w:rsid w:val="00947A05"/>
    <w:rsid w:val="00950B5F"/>
    <w:rsid w:val="00952292"/>
    <w:rsid w:val="00954CC2"/>
    <w:rsid w:val="0096056A"/>
    <w:rsid w:val="00972FBC"/>
    <w:rsid w:val="009738E5"/>
    <w:rsid w:val="009815E8"/>
    <w:rsid w:val="0098430E"/>
    <w:rsid w:val="009851BF"/>
    <w:rsid w:val="0099137C"/>
    <w:rsid w:val="009917B3"/>
    <w:rsid w:val="009931A7"/>
    <w:rsid w:val="0099494F"/>
    <w:rsid w:val="009B2192"/>
    <w:rsid w:val="009B276A"/>
    <w:rsid w:val="009B4516"/>
    <w:rsid w:val="009B5593"/>
    <w:rsid w:val="009C202E"/>
    <w:rsid w:val="009C31A3"/>
    <w:rsid w:val="009C697C"/>
    <w:rsid w:val="009C73B6"/>
    <w:rsid w:val="009D50F7"/>
    <w:rsid w:val="009D5F55"/>
    <w:rsid w:val="009D62DF"/>
    <w:rsid w:val="009E0E65"/>
    <w:rsid w:val="009E18D1"/>
    <w:rsid w:val="009E18E4"/>
    <w:rsid w:val="009F08C2"/>
    <w:rsid w:val="009F1261"/>
    <w:rsid w:val="009F787C"/>
    <w:rsid w:val="009F7E03"/>
    <w:rsid w:val="00A01D4F"/>
    <w:rsid w:val="00A02CE6"/>
    <w:rsid w:val="00A119F6"/>
    <w:rsid w:val="00A1213E"/>
    <w:rsid w:val="00A169FE"/>
    <w:rsid w:val="00A321A6"/>
    <w:rsid w:val="00A33FA9"/>
    <w:rsid w:val="00A35C92"/>
    <w:rsid w:val="00A36A7C"/>
    <w:rsid w:val="00A40DD3"/>
    <w:rsid w:val="00A52F3E"/>
    <w:rsid w:val="00A5502D"/>
    <w:rsid w:val="00A55B8A"/>
    <w:rsid w:val="00A71B30"/>
    <w:rsid w:val="00A71F33"/>
    <w:rsid w:val="00A76F07"/>
    <w:rsid w:val="00A843A5"/>
    <w:rsid w:val="00A85109"/>
    <w:rsid w:val="00A85A95"/>
    <w:rsid w:val="00A87DAE"/>
    <w:rsid w:val="00A9753F"/>
    <w:rsid w:val="00A9771F"/>
    <w:rsid w:val="00AA1141"/>
    <w:rsid w:val="00AA3682"/>
    <w:rsid w:val="00AA57E2"/>
    <w:rsid w:val="00AA5E99"/>
    <w:rsid w:val="00AA74FF"/>
    <w:rsid w:val="00AA7BC1"/>
    <w:rsid w:val="00AB1972"/>
    <w:rsid w:val="00AB25CB"/>
    <w:rsid w:val="00AB30F8"/>
    <w:rsid w:val="00AC01ED"/>
    <w:rsid w:val="00AC72C3"/>
    <w:rsid w:val="00AD08B1"/>
    <w:rsid w:val="00AD32BB"/>
    <w:rsid w:val="00AD3531"/>
    <w:rsid w:val="00AD59C0"/>
    <w:rsid w:val="00AD763E"/>
    <w:rsid w:val="00AE1DFE"/>
    <w:rsid w:val="00AE3073"/>
    <w:rsid w:val="00AE5989"/>
    <w:rsid w:val="00AE63A1"/>
    <w:rsid w:val="00AF215B"/>
    <w:rsid w:val="00AF5751"/>
    <w:rsid w:val="00AF584A"/>
    <w:rsid w:val="00AF7A1B"/>
    <w:rsid w:val="00B029CF"/>
    <w:rsid w:val="00B0376E"/>
    <w:rsid w:val="00B07DE6"/>
    <w:rsid w:val="00B11305"/>
    <w:rsid w:val="00B15F46"/>
    <w:rsid w:val="00B15FCD"/>
    <w:rsid w:val="00B20FCF"/>
    <w:rsid w:val="00B21557"/>
    <w:rsid w:val="00B23F77"/>
    <w:rsid w:val="00B35648"/>
    <w:rsid w:val="00B35CCF"/>
    <w:rsid w:val="00B35E1F"/>
    <w:rsid w:val="00B36585"/>
    <w:rsid w:val="00B37E01"/>
    <w:rsid w:val="00B41E70"/>
    <w:rsid w:val="00B421D1"/>
    <w:rsid w:val="00B45905"/>
    <w:rsid w:val="00B46D89"/>
    <w:rsid w:val="00B53ADC"/>
    <w:rsid w:val="00B5507D"/>
    <w:rsid w:val="00B6128B"/>
    <w:rsid w:val="00B65FB4"/>
    <w:rsid w:val="00B74819"/>
    <w:rsid w:val="00B756B6"/>
    <w:rsid w:val="00B91921"/>
    <w:rsid w:val="00B9380A"/>
    <w:rsid w:val="00B967A4"/>
    <w:rsid w:val="00B97E2F"/>
    <w:rsid w:val="00BA11C4"/>
    <w:rsid w:val="00BA1ABB"/>
    <w:rsid w:val="00BA3209"/>
    <w:rsid w:val="00BA583B"/>
    <w:rsid w:val="00BB59B3"/>
    <w:rsid w:val="00BC3986"/>
    <w:rsid w:val="00BC72D1"/>
    <w:rsid w:val="00BC7C48"/>
    <w:rsid w:val="00BD0487"/>
    <w:rsid w:val="00BD0E90"/>
    <w:rsid w:val="00BD123E"/>
    <w:rsid w:val="00BD52F0"/>
    <w:rsid w:val="00BE1C03"/>
    <w:rsid w:val="00BE2B01"/>
    <w:rsid w:val="00BF3066"/>
    <w:rsid w:val="00BF4208"/>
    <w:rsid w:val="00BF7751"/>
    <w:rsid w:val="00BF77DE"/>
    <w:rsid w:val="00C02F2F"/>
    <w:rsid w:val="00C02FA5"/>
    <w:rsid w:val="00C04D92"/>
    <w:rsid w:val="00C15149"/>
    <w:rsid w:val="00C1581A"/>
    <w:rsid w:val="00C20FEB"/>
    <w:rsid w:val="00C237D2"/>
    <w:rsid w:val="00C23C86"/>
    <w:rsid w:val="00C2418B"/>
    <w:rsid w:val="00C25AB7"/>
    <w:rsid w:val="00C2633F"/>
    <w:rsid w:val="00C31E4F"/>
    <w:rsid w:val="00C32D9A"/>
    <w:rsid w:val="00C34D92"/>
    <w:rsid w:val="00C3752D"/>
    <w:rsid w:val="00C37815"/>
    <w:rsid w:val="00C4557C"/>
    <w:rsid w:val="00C4686E"/>
    <w:rsid w:val="00C46FEC"/>
    <w:rsid w:val="00C50FE2"/>
    <w:rsid w:val="00C518DD"/>
    <w:rsid w:val="00C52E79"/>
    <w:rsid w:val="00C60413"/>
    <w:rsid w:val="00C65A42"/>
    <w:rsid w:val="00C6655C"/>
    <w:rsid w:val="00C740E6"/>
    <w:rsid w:val="00C759D8"/>
    <w:rsid w:val="00C823D8"/>
    <w:rsid w:val="00C85C3F"/>
    <w:rsid w:val="00C974FF"/>
    <w:rsid w:val="00CA08E7"/>
    <w:rsid w:val="00CA3C3F"/>
    <w:rsid w:val="00CA3E65"/>
    <w:rsid w:val="00CA66F2"/>
    <w:rsid w:val="00CA6F60"/>
    <w:rsid w:val="00CB19C7"/>
    <w:rsid w:val="00CB4BC8"/>
    <w:rsid w:val="00CB5691"/>
    <w:rsid w:val="00CC00A1"/>
    <w:rsid w:val="00CC2DD2"/>
    <w:rsid w:val="00CC3CE9"/>
    <w:rsid w:val="00CC6F36"/>
    <w:rsid w:val="00CC7203"/>
    <w:rsid w:val="00CD08DB"/>
    <w:rsid w:val="00CD261D"/>
    <w:rsid w:val="00CD33A2"/>
    <w:rsid w:val="00CE0F09"/>
    <w:rsid w:val="00CE6F0D"/>
    <w:rsid w:val="00CF3C60"/>
    <w:rsid w:val="00CF69EA"/>
    <w:rsid w:val="00D04645"/>
    <w:rsid w:val="00D10A71"/>
    <w:rsid w:val="00D23691"/>
    <w:rsid w:val="00D25041"/>
    <w:rsid w:val="00D25A57"/>
    <w:rsid w:val="00D266BE"/>
    <w:rsid w:val="00D26A9A"/>
    <w:rsid w:val="00D32C49"/>
    <w:rsid w:val="00D37A3A"/>
    <w:rsid w:val="00D413D8"/>
    <w:rsid w:val="00D449FF"/>
    <w:rsid w:val="00D46294"/>
    <w:rsid w:val="00D53442"/>
    <w:rsid w:val="00D553D9"/>
    <w:rsid w:val="00D556B6"/>
    <w:rsid w:val="00D56C61"/>
    <w:rsid w:val="00D573B4"/>
    <w:rsid w:val="00D6008E"/>
    <w:rsid w:val="00D6019E"/>
    <w:rsid w:val="00D7171C"/>
    <w:rsid w:val="00D764B8"/>
    <w:rsid w:val="00D76CC1"/>
    <w:rsid w:val="00D80B16"/>
    <w:rsid w:val="00D83A71"/>
    <w:rsid w:val="00D873C6"/>
    <w:rsid w:val="00D87F3A"/>
    <w:rsid w:val="00D90705"/>
    <w:rsid w:val="00D9128A"/>
    <w:rsid w:val="00D92748"/>
    <w:rsid w:val="00D92984"/>
    <w:rsid w:val="00D96EDD"/>
    <w:rsid w:val="00D97C17"/>
    <w:rsid w:val="00DA188B"/>
    <w:rsid w:val="00DB0CC1"/>
    <w:rsid w:val="00DB25A9"/>
    <w:rsid w:val="00DB5A0B"/>
    <w:rsid w:val="00DC4892"/>
    <w:rsid w:val="00DC6248"/>
    <w:rsid w:val="00DC7AA5"/>
    <w:rsid w:val="00DD1F50"/>
    <w:rsid w:val="00DD6269"/>
    <w:rsid w:val="00DD697F"/>
    <w:rsid w:val="00DE70D5"/>
    <w:rsid w:val="00DE7CC3"/>
    <w:rsid w:val="00DE7D21"/>
    <w:rsid w:val="00DF05A4"/>
    <w:rsid w:val="00DF0F9F"/>
    <w:rsid w:val="00DF5A47"/>
    <w:rsid w:val="00DF6895"/>
    <w:rsid w:val="00DF6D18"/>
    <w:rsid w:val="00E005A5"/>
    <w:rsid w:val="00E00A0F"/>
    <w:rsid w:val="00E01E00"/>
    <w:rsid w:val="00E15BC2"/>
    <w:rsid w:val="00E212D8"/>
    <w:rsid w:val="00E216F1"/>
    <w:rsid w:val="00E250E7"/>
    <w:rsid w:val="00E251A5"/>
    <w:rsid w:val="00E25EEB"/>
    <w:rsid w:val="00E313B4"/>
    <w:rsid w:val="00E4689D"/>
    <w:rsid w:val="00E502C8"/>
    <w:rsid w:val="00E512AE"/>
    <w:rsid w:val="00E5178E"/>
    <w:rsid w:val="00E51E69"/>
    <w:rsid w:val="00E55689"/>
    <w:rsid w:val="00E579FF"/>
    <w:rsid w:val="00E665B7"/>
    <w:rsid w:val="00E71C6F"/>
    <w:rsid w:val="00E73086"/>
    <w:rsid w:val="00E73539"/>
    <w:rsid w:val="00E73CF6"/>
    <w:rsid w:val="00E75933"/>
    <w:rsid w:val="00E85B2D"/>
    <w:rsid w:val="00E8737E"/>
    <w:rsid w:val="00E903FF"/>
    <w:rsid w:val="00E90775"/>
    <w:rsid w:val="00E93FA3"/>
    <w:rsid w:val="00E96436"/>
    <w:rsid w:val="00E964C8"/>
    <w:rsid w:val="00EA1002"/>
    <w:rsid w:val="00EA10CB"/>
    <w:rsid w:val="00EA1780"/>
    <w:rsid w:val="00EA59E1"/>
    <w:rsid w:val="00EA5EDE"/>
    <w:rsid w:val="00EA62C1"/>
    <w:rsid w:val="00EA7643"/>
    <w:rsid w:val="00EB3208"/>
    <w:rsid w:val="00EC0897"/>
    <w:rsid w:val="00EC4CB3"/>
    <w:rsid w:val="00ED0C72"/>
    <w:rsid w:val="00ED16B2"/>
    <w:rsid w:val="00ED60A0"/>
    <w:rsid w:val="00EE25FF"/>
    <w:rsid w:val="00EE29E6"/>
    <w:rsid w:val="00EE4461"/>
    <w:rsid w:val="00EE70AF"/>
    <w:rsid w:val="00F04D67"/>
    <w:rsid w:val="00F05FC2"/>
    <w:rsid w:val="00F06367"/>
    <w:rsid w:val="00F07F7F"/>
    <w:rsid w:val="00F2351C"/>
    <w:rsid w:val="00F243C1"/>
    <w:rsid w:val="00F2692F"/>
    <w:rsid w:val="00F31957"/>
    <w:rsid w:val="00F32F8A"/>
    <w:rsid w:val="00F34C75"/>
    <w:rsid w:val="00F41595"/>
    <w:rsid w:val="00F43A4D"/>
    <w:rsid w:val="00F520D7"/>
    <w:rsid w:val="00F534FE"/>
    <w:rsid w:val="00F615D4"/>
    <w:rsid w:val="00F62503"/>
    <w:rsid w:val="00F65F31"/>
    <w:rsid w:val="00F66579"/>
    <w:rsid w:val="00F66AA8"/>
    <w:rsid w:val="00F67270"/>
    <w:rsid w:val="00F67702"/>
    <w:rsid w:val="00F67BBD"/>
    <w:rsid w:val="00F70B27"/>
    <w:rsid w:val="00F73F20"/>
    <w:rsid w:val="00F76807"/>
    <w:rsid w:val="00F86A77"/>
    <w:rsid w:val="00F91F45"/>
    <w:rsid w:val="00F933A7"/>
    <w:rsid w:val="00F934D9"/>
    <w:rsid w:val="00F9387D"/>
    <w:rsid w:val="00F94F75"/>
    <w:rsid w:val="00FA11B0"/>
    <w:rsid w:val="00FA542D"/>
    <w:rsid w:val="00FA7689"/>
    <w:rsid w:val="00FB4BE1"/>
    <w:rsid w:val="00FC69E5"/>
    <w:rsid w:val="00FD6B97"/>
    <w:rsid w:val="00FD6ECB"/>
    <w:rsid w:val="00FE1027"/>
    <w:rsid w:val="00FE2565"/>
    <w:rsid w:val="00FE4C46"/>
    <w:rsid w:val="00FE4F17"/>
    <w:rsid w:val="00FE510C"/>
    <w:rsid w:val="00FE5A0D"/>
    <w:rsid w:val="00FF1F18"/>
    <w:rsid w:val="00FF2EF6"/>
    <w:rsid w:val="00FF3DD5"/>
    <w:rsid w:val="00FF4B90"/>
    <w:rsid w:val="00FF62C2"/>
    <w:rsid w:val="00FF6E57"/>
    <w:rsid w:val="34875A5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0700A"/>
  <w15:chartTrackingRefBased/>
  <w15:docId w15:val="{6F469606-E61B-46BA-810B-BC70C36D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922EC"/>
    <w:pPr>
      <w:spacing w:line="259" w:lineRule="auto"/>
    </w:pPr>
    <w:rPr>
      <w:sz w:val="22"/>
      <w:szCs w:val="22"/>
    </w:rPr>
  </w:style>
  <w:style w:type="paragraph" w:styleId="Pealkiri1">
    <w:name w:val="heading 1"/>
    <w:basedOn w:val="Normaallaad"/>
    <w:next w:val="Normaallaad"/>
    <w:link w:val="Pealkiri1Mrk"/>
    <w:uiPriority w:val="9"/>
    <w:qFormat/>
    <w:rsid w:val="006922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922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922E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922E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922E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922E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922E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922E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922E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922E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922E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922E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922E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922E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922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922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922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922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922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922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922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922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922EC"/>
    <w:pPr>
      <w:spacing w:before="160"/>
      <w:jc w:val="center"/>
    </w:pPr>
    <w:rPr>
      <w:i/>
      <w:iCs/>
      <w:color w:val="404040" w:themeColor="text1" w:themeTint="BF"/>
    </w:rPr>
  </w:style>
  <w:style w:type="character" w:customStyle="1" w:styleId="TsitaatMrk">
    <w:name w:val="Tsitaat Märk"/>
    <w:basedOn w:val="Liguvaikefont"/>
    <w:link w:val="Tsitaat"/>
    <w:uiPriority w:val="29"/>
    <w:rsid w:val="006922EC"/>
    <w:rPr>
      <w:i/>
      <w:iCs/>
      <w:color w:val="404040" w:themeColor="text1" w:themeTint="BF"/>
    </w:rPr>
  </w:style>
  <w:style w:type="paragraph" w:styleId="Loendilik">
    <w:name w:val="List Paragraph"/>
    <w:basedOn w:val="Normaallaad"/>
    <w:uiPriority w:val="34"/>
    <w:qFormat/>
    <w:rsid w:val="006922EC"/>
    <w:pPr>
      <w:ind w:left="720"/>
      <w:contextualSpacing/>
    </w:pPr>
  </w:style>
  <w:style w:type="character" w:styleId="Selgeltmrgatavrhutus">
    <w:name w:val="Intense Emphasis"/>
    <w:basedOn w:val="Liguvaikefont"/>
    <w:uiPriority w:val="21"/>
    <w:qFormat/>
    <w:rsid w:val="006922EC"/>
    <w:rPr>
      <w:i/>
      <w:iCs/>
      <w:color w:val="0F4761" w:themeColor="accent1" w:themeShade="BF"/>
    </w:rPr>
  </w:style>
  <w:style w:type="paragraph" w:styleId="Selgeltmrgatavtsitaat">
    <w:name w:val="Intense Quote"/>
    <w:basedOn w:val="Normaallaad"/>
    <w:next w:val="Normaallaad"/>
    <w:link w:val="SelgeltmrgatavtsitaatMrk"/>
    <w:uiPriority w:val="30"/>
    <w:qFormat/>
    <w:rsid w:val="006922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922EC"/>
    <w:rPr>
      <w:i/>
      <w:iCs/>
      <w:color w:val="0F4761" w:themeColor="accent1" w:themeShade="BF"/>
    </w:rPr>
  </w:style>
  <w:style w:type="character" w:styleId="Selgeltmrgatavviide">
    <w:name w:val="Intense Reference"/>
    <w:basedOn w:val="Liguvaikefont"/>
    <w:uiPriority w:val="32"/>
    <w:qFormat/>
    <w:rsid w:val="006922EC"/>
    <w:rPr>
      <w:b/>
      <w:bCs/>
      <w:smallCaps/>
      <w:color w:val="0F4761" w:themeColor="accent1" w:themeShade="BF"/>
      <w:spacing w:val="5"/>
    </w:rPr>
  </w:style>
  <w:style w:type="character" w:styleId="Hperlink">
    <w:name w:val="Hyperlink"/>
    <w:basedOn w:val="Liguvaikefont"/>
    <w:uiPriority w:val="99"/>
    <w:unhideWhenUsed/>
    <w:rsid w:val="006922EC"/>
    <w:rPr>
      <w:color w:val="467886" w:themeColor="hyperlink"/>
      <w:u w:val="single"/>
    </w:rPr>
  </w:style>
  <w:style w:type="character" w:styleId="Lahendamatamainimine">
    <w:name w:val="Unresolved Mention"/>
    <w:basedOn w:val="Liguvaikefont"/>
    <w:uiPriority w:val="99"/>
    <w:semiHidden/>
    <w:unhideWhenUsed/>
    <w:rsid w:val="006922EC"/>
    <w:rPr>
      <w:color w:val="605E5C"/>
      <w:shd w:val="clear" w:color="auto" w:fill="E1DFDD"/>
    </w:rPr>
  </w:style>
  <w:style w:type="paragraph" w:styleId="Redaktsioon">
    <w:name w:val="Revision"/>
    <w:hidden/>
    <w:uiPriority w:val="99"/>
    <w:semiHidden/>
    <w:rsid w:val="008B291C"/>
    <w:pPr>
      <w:spacing w:after="0" w:line="240" w:lineRule="auto"/>
    </w:pPr>
    <w:rPr>
      <w:sz w:val="22"/>
      <w:szCs w:val="22"/>
    </w:rPr>
  </w:style>
  <w:style w:type="paragraph" w:styleId="Pis">
    <w:name w:val="header"/>
    <w:basedOn w:val="Normaallaad"/>
    <w:link w:val="PisMrk"/>
    <w:uiPriority w:val="99"/>
    <w:unhideWhenUsed/>
    <w:rsid w:val="00F94F75"/>
    <w:pPr>
      <w:tabs>
        <w:tab w:val="center" w:pos="4536"/>
        <w:tab w:val="right" w:pos="9072"/>
      </w:tabs>
      <w:spacing w:after="0" w:line="240" w:lineRule="auto"/>
    </w:pPr>
  </w:style>
  <w:style w:type="character" w:customStyle="1" w:styleId="PisMrk">
    <w:name w:val="Päis Märk"/>
    <w:basedOn w:val="Liguvaikefont"/>
    <w:link w:val="Pis"/>
    <w:uiPriority w:val="99"/>
    <w:rsid w:val="00F94F75"/>
    <w:rPr>
      <w:sz w:val="22"/>
      <w:szCs w:val="22"/>
    </w:rPr>
  </w:style>
  <w:style w:type="paragraph" w:styleId="Jalus">
    <w:name w:val="footer"/>
    <w:basedOn w:val="Normaallaad"/>
    <w:link w:val="JalusMrk"/>
    <w:uiPriority w:val="99"/>
    <w:unhideWhenUsed/>
    <w:rsid w:val="00F94F75"/>
    <w:pPr>
      <w:tabs>
        <w:tab w:val="center" w:pos="4536"/>
        <w:tab w:val="right" w:pos="9072"/>
      </w:tabs>
      <w:spacing w:after="0" w:line="240" w:lineRule="auto"/>
    </w:pPr>
  </w:style>
  <w:style w:type="character" w:customStyle="1" w:styleId="JalusMrk">
    <w:name w:val="Jalus Märk"/>
    <w:basedOn w:val="Liguvaikefont"/>
    <w:link w:val="Jalus"/>
    <w:uiPriority w:val="99"/>
    <w:rsid w:val="00F94F75"/>
    <w:rPr>
      <w:sz w:val="22"/>
      <w:szCs w:val="22"/>
    </w:rPr>
  </w:style>
  <w:style w:type="character" w:styleId="Kommentaariviide">
    <w:name w:val="annotation reference"/>
    <w:basedOn w:val="Liguvaikefont"/>
    <w:uiPriority w:val="99"/>
    <w:semiHidden/>
    <w:unhideWhenUsed/>
    <w:rsid w:val="00C20FEB"/>
    <w:rPr>
      <w:sz w:val="16"/>
      <w:szCs w:val="16"/>
    </w:rPr>
  </w:style>
  <w:style w:type="paragraph" w:styleId="Kommentaaritekst">
    <w:name w:val="annotation text"/>
    <w:basedOn w:val="Normaallaad"/>
    <w:link w:val="KommentaaritekstMrk"/>
    <w:uiPriority w:val="99"/>
    <w:unhideWhenUsed/>
    <w:rsid w:val="00C20FEB"/>
    <w:pPr>
      <w:spacing w:line="240" w:lineRule="auto"/>
    </w:pPr>
    <w:rPr>
      <w:sz w:val="20"/>
      <w:szCs w:val="20"/>
    </w:rPr>
  </w:style>
  <w:style w:type="character" w:customStyle="1" w:styleId="KommentaaritekstMrk">
    <w:name w:val="Kommentaari tekst Märk"/>
    <w:basedOn w:val="Liguvaikefont"/>
    <w:link w:val="Kommentaaritekst"/>
    <w:uiPriority w:val="99"/>
    <w:rsid w:val="00C20FEB"/>
    <w:rPr>
      <w:sz w:val="20"/>
      <w:szCs w:val="20"/>
    </w:rPr>
  </w:style>
  <w:style w:type="paragraph" w:styleId="Kommentaariteema">
    <w:name w:val="annotation subject"/>
    <w:basedOn w:val="Kommentaaritekst"/>
    <w:next w:val="Kommentaaritekst"/>
    <w:link w:val="KommentaariteemaMrk"/>
    <w:uiPriority w:val="99"/>
    <w:semiHidden/>
    <w:unhideWhenUsed/>
    <w:rsid w:val="00C20FEB"/>
    <w:rPr>
      <w:b/>
      <w:bCs/>
    </w:rPr>
  </w:style>
  <w:style w:type="character" w:customStyle="1" w:styleId="KommentaariteemaMrk">
    <w:name w:val="Kommentaari teema Märk"/>
    <w:basedOn w:val="KommentaaritekstMrk"/>
    <w:link w:val="Kommentaariteema"/>
    <w:uiPriority w:val="99"/>
    <w:semiHidden/>
    <w:rsid w:val="00C20F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6004">
      <w:bodyDiv w:val="1"/>
      <w:marLeft w:val="0"/>
      <w:marRight w:val="0"/>
      <w:marTop w:val="0"/>
      <w:marBottom w:val="0"/>
      <w:divBdr>
        <w:top w:val="none" w:sz="0" w:space="0" w:color="auto"/>
        <w:left w:val="none" w:sz="0" w:space="0" w:color="auto"/>
        <w:bottom w:val="none" w:sz="0" w:space="0" w:color="auto"/>
        <w:right w:val="none" w:sz="0" w:space="0" w:color="auto"/>
      </w:divBdr>
    </w:div>
    <w:div w:id="32580554">
      <w:bodyDiv w:val="1"/>
      <w:marLeft w:val="0"/>
      <w:marRight w:val="0"/>
      <w:marTop w:val="0"/>
      <w:marBottom w:val="0"/>
      <w:divBdr>
        <w:top w:val="none" w:sz="0" w:space="0" w:color="auto"/>
        <w:left w:val="none" w:sz="0" w:space="0" w:color="auto"/>
        <w:bottom w:val="none" w:sz="0" w:space="0" w:color="auto"/>
        <w:right w:val="none" w:sz="0" w:space="0" w:color="auto"/>
      </w:divBdr>
    </w:div>
    <w:div w:id="61949048">
      <w:bodyDiv w:val="1"/>
      <w:marLeft w:val="0"/>
      <w:marRight w:val="0"/>
      <w:marTop w:val="0"/>
      <w:marBottom w:val="0"/>
      <w:divBdr>
        <w:top w:val="none" w:sz="0" w:space="0" w:color="auto"/>
        <w:left w:val="none" w:sz="0" w:space="0" w:color="auto"/>
        <w:bottom w:val="none" w:sz="0" w:space="0" w:color="auto"/>
        <w:right w:val="none" w:sz="0" w:space="0" w:color="auto"/>
      </w:divBdr>
    </w:div>
    <w:div w:id="124929532">
      <w:bodyDiv w:val="1"/>
      <w:marLeft w:val="0"/>
      <w:marRight w:val="0"/>
      <w:marTop w:val="0"/>
      <w:marBottom w:val="0"/>
      <w:divBdr>
        <w:top w:val="none" w:sz="0" w:space="0" w:color="auto"/>
        <w:left w:val="none" w:sz="0" w:space="0" w:color="auto"/>
        <w:bottom w:val="none" w:sz="0" w:space="0" w:color="auto"/>
        <w:right w:val="none" w:sz="0" w:space="0" w:color="auto"/>
      </w:divBdr>
    </w:div>
    <w:div w:id="148795568">
      <w:bodyDiv w:val="1"/>
      <w:marLeft w:val="0"/>
      <w:marRight w:val="0"/>
      <w:marTop w:val="0"/>
      <w:marBottom w:val="0"/>
      <w:divBdr>
        <w:top w:val="none" w:sz="0" w:space="0" w:color="auto"/>
        <w:left w:val="none" w:sz="0" w:space="0" w:color="auto"/>
        <w:bottom w:val="none" w:sz="0" w:space="0" w:color="auto"/>
        <w:right w:val="none" w:sz="0" w:space="0" w:color="auto"/>
      </w:divBdr>
    </w:div>
    <w:div w:id="243222355">
      <w:bodyDiv w:val="1"/>
      <w:marLeft w:val="0"/>
      <w:marRight w:val="0"/>
      <w:marTop w:val="0"/>
      <w:marBottom w:val="0"/>
      <w:divBdr>
        <w:top w:val="none" w:sz="0" w:space="0" w:color="auto"/>
        <w:left w:val="none" w:sz="0" w:space="0" w:color="auto"/>
        <w:bottom w:val="none" w:sz="0" w:space="0" w:color="auto"/>
        <w:right w:val="none" w:sz="0" w:space="0" w:color="auto"/>
      </w:divBdr>
    </w:div>
    <w:div w:id="383062307">
      <w:bodyDiv w:val="1"/>
      <w:marLeft w:val="0"/>
      <w:marRight w:val="0"/>
      <w:marTop w:val="0"/>
      <w:marBottom w:val="0"/>
      <w:divBdr>
        <w:top w:val="none" w:sz="0" w:space="0" w:color="auto"/>
        <w:left w:val="none" w:sz="0" w:space="0" w:color="auto"/>
        <w:bottom w:val="none" w:sz="0" w:space="0" w:color="auto"/>
        <w:right w:val="none" w:sz="0" w:space="0" w:color="auto"/>
      </w:divBdr>
    </w:div>
    <w:div w:id="384108338">
      <w:bodyDiv w:val="1"/>
      <w:marLeft w:val="0"/>
      <w:marRight w:val="0"/>
      <w:marTop w:val="0"/>
      <w:marBottom w:val="0"/>
      <w:divBdr>
        <w:top w:val="none" w:sz="0" w:space="0" w:color="auto"/>
        <w:left w:val="none" w:sz="0" w:space="0" w:color="auto"/>
        <w:bottom w:val="none" w:sz="0" w:space="0" w:color="auto"/>
        <w:right w:val="none" w:sz="0" w:space="0" w:color="auto"/>
      </w:divBdr>
    </w:div>
    <w:div w:id="409931135">
      <w:bodyDiv w:val="1"/>
      <w:marLeft w:val="0"/>
      <w:marRight w:val="0"/>
      <w:marTop w:val="0"/>
      <w:marBottom w:val="0"/>
      <w:divBdr>
        <w:top w:val="none" w:sz="0" w:space="0" w:color="auto"/>
        <w:left w:val="none" w:sz="0" w:space="0" w:color="auto"/>
        <w:bottom w:val="none" w:sz="0" w:space="0" w:color="auto"/>
        <w:right w:val="none" w:sz="0" w:space="0" w:color="auto"/>
      </w:divBdr>
    </w:div>
    <w:div w:id="493107743">
      <w:bodyDiv w:val="1"/>
      <w:marLeft w:val="0"/>
      <w:marRight w:val="0"/>
      <w:marTop w:val="0"/>
      <w:marBottom w:val="0"/>
      <w:divBdr>
        <w:top w:val="none" w:sz="0" w:space="0" w:color="auto"/>
        <w:left w:val="none" w:sz="0" w:space="0" w:color="auto"/>
        <w:bottom w:val="none" w:sz="0" w:space="0" w:color="auto"/>
        <w:right w:val="none" w:sz="0" w:space="0" w:color="auto"/>
      </w:divBdr>
    </w:div>
    <w:div w:id="531891119">
      <w:bodyDiv w:val="1"/>
      <w:marLeft w:val="0"/>
      <w:marRight w:val="0"/>
      <w:marTop w:val="0"/>
      <w:marBottom w:val="0"/>
      <w:divBdr>
        <w:top w:val="none" w:sz="0" w:space="0" w:color="auto"/>
        <w:left w:val="none" w:sz="0" w:space="0" w:color="auto"/>
        <w:bottom w:val="none" w:sz="0" w:space="0" w:color="auto"/>
        <w:right w:val="none" w:sz="0" w:space="0" w:color="auto"/>
      </w:divBdr>
    </w:div>
    <w:div w:id="767504866">
      <w:bodyDiv w:val="1"/>
      <w:marLeft w:val="0"/>
      <w:marRight w:val="0"/>
      <w:marTop w:val="0"/>
      <w:marBottom w:val="0"/>
      <w:divBdr>
        <w:top w:val="none" w:sz="0" w:space="0" w:color="auto"/>
        <w:left w:val="none" w:sz="0" w:space="0" w:color="auto"/>
        <w:bottom w:val="none" w:sz="0" w:space="0" w:color="auto"/>
        <w:right w:val="none" w:sz="0" w:space="0" w:color="auto"/>
      </w:divBdr>
    </w:div>
    <w:div w:id="802039146">
      <w:bodyDiv w:val="1"/>
      <w:marLeft w:val="0"/>
      <w:marRight w:val="0"/>
      <w:marTop w:val="0"/>
      <w:marBottom w:val="0"/>
      <w:divBdr>
        <w:top w:val="none" w:sz="0" w:space="0" w:color="auto"/>
        <w:left w:val="none" w:sz="0" w:space="0" w:color="auto"/>
        <w:bottom w:val="none" w:sz="0" w:space="0" w:color="auto"/>
        <w:right w:val="none" w:sz="0" w:space="0" w:color="auto"/>
      </w:divBdr>
    </w:div>
    <w:div w:id="813524194">
      <w:bodyDiv w:val="1"/>
      <w:marLeft w:val="0"/>
      <w:marRight w:val="0"/>
      <w:marTop w:val="0"/>
      <w:marBottom w:val="0"/>
      <w:divBdr>
        <w:top w:val="none" w:sz="0" w:space="0" w:color="auto"/>
        <w:left w:val="none" w:sz="0" w:space="0" w:color="auto"/>
        <w:bottom w:val="none" w:sz="0" w:space="0" w:color="auto"/>
        <w:right w:val="none" w:sz="0" w:space="0" w:color="auto"/>
      </w:divBdr>
    </w:div>
    <w:div w:id="955453415">
      <w:bodyDiv w:val="1"/>
      <w:marLeft w:val="0"/>
      <w:marRight w:val="0"/>
      <w:marTop w:val="0"/>
      <w:marBottom w:val="0"/>
      <w:divBdr>
        <w:top w:val="none" w:sz="0" w:space="0" w:color="auto"/>
        <w:left w:val="none" w:sz="0" w:space="0" w:color="auto"/>
        <w:bottom w:val="none" w:sz="0" w:space="0" w:color="auto"/>
        <w:right w:val="none" w:sz="0" w:space="0" w:color="auto"/>
      </w:divBdr>
    </w:div>
    <w:div w:id="965896104">
      <w:bodyDiv w:val="1"/>
      <w:marLeft w:val="0"/>
      <w:marRight w:val="0"/>
      <w:marTop w:val="0"/>
      <w:marBottom w:val="0"/>
      <w:divBdr>
        <w:top w:val="none" w:sz="0" w:space="0" w:color="auto"/>
        <w:left w:val="none" w:sz="0" w:space="0" w:color="auto"/>
        <w:bottom w:val="none" w:sz="0" w:space="0" w:color="auto"/>
        <w:right w:val="none" w:sz="0" w:space="0" w:color="auto"/>
      </w:divBdr>
    </w:div>
    <w:div w:id="972253756">
      <w:bodyDiv w:val="1"/>
      <w:marLeft w:val="0"/>
      <w:marRight w:val="0"/>
      <w:marTop w:val="0"/>
      <w:marBottom w:val="0"/>
      <w:divBdr>
        <w:top w:val="none" w:sz="0" w:space="0" w:color="auto"/>
        <w:left w:val="none" w:sz="0" w:space="0" w:color="auto"/>
        <w:bottom w:val="none" w:sz="0" w:space="0" w:color="auto"/>
        <w:right w:val="none" w:sz="0" w:space="0" w:color="auto"/>
      </w:divBdr>
    </w:div>
    <w:div w:id="999624048">
      <w:bodyDiv w:val="1"/>
      <w:marLeft w:val="0"/>
      <w:marRight w:val="0"/>
      <w:marTop w:val="0"/>
      <w:marBottom w:val="0"/>
      <w:divBdr>
        <w:top w:val="none" w:sz="0" w:space="0" w:color="auto"/>
        <w:left w:val="none" w:sz="0" w:space="0" w:color="auto"/>
        <w:bottom w:val="none" w:sz="0" w:space="0" w:color="auto"/>
        <w:right w:val="none" w:sz="0" w:space="0" w:color="auto"/>
      </w:divBdr>
    </w:div>
    <w:div w:id="1132212251">
      <w:bodyDiv w:val="1"/>
      <w:marLeft w:val="0"/>
      <w:marRight w:val="0"/>
      <w:marTop w:val="0"/>
      <w:marBottom w:val="0"/>
      <w:divBdr>
        <w:top w:val="none" w:sz="0" w:space="0" w:color="auto"/>
        <w:left w:val="none" w:sz="0" w:space="0" w:color="auto"/>
        <w:bottom w:val="none" w:sz="0" w:space="0" w:color="auto"/>
        <w:right w:val="none" w:sz="0" w:space="0" w:color="auto"/>
      </w:divBdr>
    </w:div>
    <w:div w:id="1214076366">
      <w:bodyDiv w:val="1"/>
      <w:marLeft w:val="0"/>
      <w:marRight w:val="0"/>
      <w:marTop w:val="0"/>
      <w:marBottom w:val="0"/>
      <w:divBdr>
        <w:top w:val="none" w:sz="0" w:space="0" w:color="auto"/>
        <w:left w:val="none" w:sz="0" w:space="0" w:color="auto"/>
        <w:bottom w:val="none" w:sz="0" w:space="0" w:color="auto"/>
        <w:right w:val="none" w:sz="0" w:space="0" w:color="auto"/>
      </w:divBdr>
    </w:div>
    <w:div w:id="1224177142">
      <w:bodyDiv w:val="1"/>
      <w:marLeft w:val="0"/>
      <w:marRight w:val="0"/>
      <w:marTop w:val="0"/>
      <w:marBottom w:val="0"/>
      <w:divBdr>
        <w:top w:val="none" w:sz="0" w:space="0" w:color="auto"/>
        <w:left w:val="none" w:sz="0" w:space="0" w:color="auto"/>
        <w:bottom w:val="none" w:sz="0" w:space="0" w:color="auto"/>
        <w:right w:val="none" w:sz="0" w:space="0" w:color="auto"/>
      </w:divBdr>
    </w:div>
    <w:div w:id="1414817653">
      <w:bodyDiv w:val="1"/>
      <w:marLeft w:val="0"/>
      <w:marRight w:val="0"/>
      <w:marTop w:val="0"/>
      <w:marBottom w:val="0"/>
      <w:divBdr>
        <w:top w:val="none" w:sz="0" w:space="0" w:color="auto"/>
        <w:left w:val="none" w:sz="0" w:space="0" w:color="auto"/>
        <w:bottom w:val="none" w:sz="0" w:space="0" w:color="auto"/>
        <w:right w:val="none" w:sz="0" w:space="0" w:color="auto"/>
      </w:divBdr>
    </w:div>
    <w:div w:id="1417283172">
      <w:bodyDiv w:val="1"/>
      <w:marLeft w:val="0"/>
      <w:marRight w:val="0"/>
      <w:marTop w:val="0"/>
      <w:marBottom w:val="0"/>
      <w:divBdr>
        <w:top w:val="none" w:sz="0" w:space="0" w:color="auto"/>
        <w:left w:val="none" w:sz="0" w:space="0" w:color="auto"/>
        <w:bottom w:val="none" w:sz="0" w:space="0" w:color="auto"/>
        <w:right w:val="none" w:sz="0" w:space="0" w:color="auto"/>
      </w:divBdr>
    </w:div>
    <w:div w:id="1732536662">
      <w:bodyDiv w:val="1"/>
      <w:marLeft w:val="0"/>
      <w:marRight w:val="0"/>
      <w:marTop w:val="0"/>
      <w:marBottom w:val="0"/>
      <w:divBdr>
        <w:top w:val="none" w:sz="0" w:space="0" w:color="auto"/>
        <w:left w:val="none" w:sz="0" w:space="0" w:color="auto"/>
        <w:bottom w:val="none" w:sz="0" w:space="0" w:color="auto"/>
        <w:right w:val="none" w:sz="0" w:space="0" w:color="auto"/>
      </w:divBdr>
    </w:div>
    <w:div w:id="1750883701">
      <w:bodyDiv w:val="1"/>
      <w:marLeft w:val="0"/>
      <w:marRight w:val="0"/>
      <w:marTop w:val="0"/>
      <w:marBottom w:val="0"/>
      <w:divBdr>
        <w:top w:val="none" w:sz="0" w:space="0" w:color="auto"/>
        <w:left w:val="none" w:sz="0" w:space="0" w:color="auto"/>
        <w:bottom w:val="none" w:sz="0" w:space="0" w:color="auto"/>
        <w:right w:val="none" w:sz="0" w:space="0" w:color="auto"/>
      </w:divBdr>
    </w:div>
    <w:div w:id="1994480748">
      <w:bodyDiv w:val="1"/>
      <w:marLeft w:val="0"/>
      <w:marRight w:val="0"/>
      <w:marTop w:val="0"/>
      <w:marBottom w:val="0"/>
      <w:divBdr>
        <w:top w:val="none" w:sz="0" w:space="0" w:color="auto"/>
        <w:left w:val="none" w:sz="0" w:space="0" w:color="auto"/>
        <w:bottom w:val="none" w:sz="0" w:space="0" w:color="auto"/>
        <w:right w:val="none" w:sz="0" w:space="0" w:color="auto"/>
      </w:divBdr>
    </w:div>
    <w:div w:id="2044165507">
      <w:bodyDiv w:val="1"/>
      <w:marLeft w:val="0"/>
      <w:marRight w:val="0"/>
      <w:marTop w:val="0"/>
      <w:marBottom w:val="0"/>
      <w:divBdr>
        <w:top w:val="none" w:sz="0" w:space="0" w:color="auto"/>
        <w:left w:val="none" w:sz="0" w:space="0" w:color="auto"/>
        <w:bottom w:val="none" w:sz="0" w:space="0" w:color="auto"/>
        <w:right w:val="none" w:sz="0" w:space="0" w:color="auto"/>
      </w:divBdr>
    </w:div>
    <w:div w:id="2077432109">
      <w:bodyDiv w:val="1"/>
      <w:marLeft w:val="0"/>
      <w:marRight w:val="0"/>
      <w:marTop w:val="0"/>
      <w:marBottom w:val="0"/>
      <w:divBdr>
        <w:top w:val="none" w:sz="0" w:space="0" w:color="auto"/>
        <w:left w:val="none" w:sz="0" w:space="0" w:color="auto"/>
        <w:bottom w:val="none" w:sz="0" w:space="0" w:color="auto"/>
        <w:right w:val="none" w:sz="0" w:space="0" w:color="auto"/>
      </w:divBdr>
    </w:div>
    <w:div w:id="2089499629">
      <w:bodyDiv w:val="1"/>
      <w:marLeft w:val="0"/>
      <w:marRight w:val="0"/>
      <w:marTop w:val="0"/>
      <w:marBottom w:val="0"/>
      <w:divBdr>
        <w:top w:val="none" w:sz="0" w:space="0" w:color="auto"/>
        <w:left w:val="none" w:sz="0" w:space="0" w:color="auto"/>
        <w:bottom w:val="none" w:sz="0" w:space="0" w:color="auto"/>
        <w:right w:val="none" w:sz="0" w:space="0" w:color="auto"/>
      </w:divBdr>
    </w:div>
    <w:div w:id="2092582056">
      <w:bodyDiv w:val="1"/>
      <w:marLeft w:val="0"/>
      <w:marRight w:val="0"/>
      <w:marTop w:val="0"/>
      <w:marBottom w:val="0"/>
      <w:divBdr>
        <w:top w:val="none" w:sz="0" w:space="0" w:color="auto"/>
        <w:left w:val="none" w:sz="0" w:space="0" w:color="auto"/>
        <w:bottom w:val="none" w:sz="0" w:space="0" w:color="auto"/>
        <w:right w:val="none" w:sz="0" w:space="0" w:color="auto"/>
      </w:divBdr>
    </w:div>
    <w:div w:id="213420626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53DECF-66F8-49B8-9D5E-EEF925D1FCF6}">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16BB8761-2CDA-48B9-8868-E0C27BE324E9}">
  <ds:schemaRefs>
    <ds:schemaRef ds:uri="http://schemas.microsoft.com/sharepoint/v3/contenttype/forms"/>
  </ds:schemaRefs>
</ds:datastoreItem>
</file>

<file path=customXml/itemProps3.xml><?xml version="1.0" encoding="utf-8"?>
<ds:datastoreItem xmlns:ds="http://schemas.openxmlformats.org/officeDocument/2006/customXml" ds:itemID="{99EFE96F-B501-44F1-A75D-A6155563A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2491</Words>
  <Characters>14454</Characters>
  <Application>Microsoft Office Word</Application>
  <DocSecurity>0</DocSecurity>
  <Lines>120</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 Valgma - RAM</dc:creator>
  <cp:keywords/>
  <dc:description/>
  <cp:lastModifiedBy>Katariina Kärsten - JUSTDIGI</cp:lastModifiedBy>
  <cp:revision>97</cp:revision>
  <dcterms:created xsi:type="dcterms:W3CDTF">2025-07-25T15:17:00Z</dcterms:created>
  <dcterms:modified xsi:type="dcterms:W3CDTF">2025-09-24T14:32:00Z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2025-03-20T13:39:06Z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2fd66e48-ccd8-4a6c-8f42-e4deaeea625c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